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1193"/>
        <w:gridCol w:w="6390"/>
      </w:tblGrid>
      <w:tr w:rsidR="00067FE2" w14:paraId="02891F75" w14:textId="77777777" w:rsidTr="00FD26E5">
        <w:tc>
          <w:tcPr>
            <w:tcW w:w="1620" w:type="dxa"/>
            <w:tcBorders>
              <w:bottom w:val="single" w:sz="4" w:space="0" w:color="auto"/>
            </w:tcBorders>
            <w:shd w:val="clear" w:color="auto" w:fill="FFFFFF"/>
            <w:vAlign w:val="center"/>
          </w:tcPr>
          <w:p w14:paraId="2DA4BFB4" w14:textId="77777777" w:rsidR="00067FE2" w:rsidRDefault="005E1113" w:rsidP="00CA1FBB">
            <w:pPr>
              <w:pStyle w:val="Header"/>
              <w:spacing w:before="120" w:after="120"/>
            </w:pPr>
            <w:r>
              <w:t>P</w:t>
            </w:r>
            <w:r w:rsidR="00C76A2C">
              <w:t>G</w:t>
            </w:r>
            <w:r w:rsidR="00067FE2">
              <w:t>RR Number</w:t>
            </w:r>
          </w:p>
        </w:tc>
        <w:tc>
          <w:tcPr>
            <w:tcW w:w="1237" w:type="dxa"/>
            <w:tcBorders>
              <w:bottom w:val="single" w:sz="4" w:space="0" w:color="auto"/>
            </w:tcBorders>
            <w:vAlign w:val="center"/>
          </w:tcPr>
          <w:p w14:paraId="245B2346" w14:textId="35CFCBA4" w:rsidR="00067FE2" w:rsidRDefault="000532E1" w:rsidP="0048411F">
            <w:pPr>
              <w:pStyle w:val="Header"/>
              <w:spacing w:before="120" w:after="120"/>
              <w:jc w:val="center"/>
            </w:pPr>
            <w:hyperlink r:id="rId8" w:history="1">
              <w:r w:rsidRPr="000532E1">
                <w:rPr>
                  <w:rStyle w:val="Hyperlink"/>
                </w:rPr>
                <w:t>127</w:t>
              </w:r>
            </w:hyperlink>
          </w:p>
        </w:tc>
        <w:tc>
          <w:tcPr>
            <w:tcW w:w="1193" w:type="dxa"/>
            <w:tcBorders>
              <w:bottom w:val="single" w:sz="4" w:space="0" w:color="auto"/>
            </w:tcBorders>
            <w:shd w:val="clear" w:color="auto" w:fill="FFFFFF"/>
            <w:vAlign w:val="center"/>
          </w:tcPr>
          <w:p w14:paraId="576507D3" w14:textId="77777777" w:rsidR="00067FE2" w:rsidRDefault="005E1113" w:rsidP="00CA1FBB">
            <w:pPr>
              <w:pStyle w:val="Header"/>
              <w:spacing w:before="120" w:after="120"/>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5B25C795" w:rsidR="00067FE2" w:rsidRPr="00CA1FBB" w:rsidRDefault="002E0C12" w:rsidP="00CA1FBB">
            <w:pPr>
              <w:pStyle w:val="Header"/>
              <w:spacing w:before="120" w:after="120"/>
            </w:pPr>
            <w:r>
              <w:t>Addition of Proposed Generation to the Planning Models</w:t>
            </w:r>
          </w:p>
        </w:tc>
      </w:tr>
      <w:tr w:rsidR="00FD26E5" w:rsidRPr="00E01925" w14:paraId="61F073EE" w14:textId="77777777" w:rsidTr="00FD26E5">
        <w:trPr>
          <w:trHeight w:val="539"/>
        </w:trPr>
        <w:tc>
          <w:tcPr>
            <w:tcW w:w="2857" w:type="dxa"/>
            <w:gridSpan w:val="2"/>
            <w:shd w:val="clear" w:color="auto" w:fill="FFFFFF"/>
            <w:vAlign w:val="center"/>
          </w:tcPr>
          <w:p w14:paraId="5AF0D387" w14:textId="185ACE7B" w:rsidR="00FD26E5" w:rsidRPr="00FD26E5" w:rsidRDefault="00FD26E5" w:rsidP="00FD26E5">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vAlign w:val="center"/>
          </w:tcPr>
          <w:p w14:paraId="4BAA5E4C" w14:textId="4148416E" w:rsidR="00FD26E5" w:rsidRPr="00E01925" w:rsidRDefault="00FD26E5" w:rsidP="00CA1FBB">
            <w:pPr>
              <w:pStyle w:val="NormalArial"/>
              <w:spacing w:before="120" w:after="120"/>
            </w:pPr>
            <w:r>
              <w:t>July 10, 2025</w:t>
            </w:r>
          </w:p>
        </w:tc>
      </w:tr>
      <w:tr w:rsidR="00FD26E5" w:rsidRPr="00E01925" w14:paraId="66FC4544" w14:textId="77777777" w:rsidTr="00FD26E5">
        <w:trPr>
          <w:trHeight w:val="539"/>
        </w:trPr>
        <w:tc>
          <w:tcPr>
            <w:tcW w:w="2857" w:type="dxa"/>
            <w:gridSpan w:val="2"/>
            <w:shd w:val="clear" w:color="auto" w:fill="FFFFFF"/>
            <w:vAlign w:val="center"/>
          </w:tcPr>
          <w:p w14:paraId="0730B96D" w14:textId="76D24887" w:rsidR="00FD26E5" w:rsidRPr="00E01925" w:rsidRDefault="00FD26E5" w:rsidP="00FD26E5">
            <w:pPr>
              <w:pStyle w:val="Header"/>
              <w:spacing w:before="120" w:after="120"/>
              <w:rPr>
                <w:bCs w:val="0"/>
              </w:rPr>
            </w:pPr>
            <w:r>
              <w:rPr>
                <w:bCs w:val="0"/>
              </w:rPr>
              <w:t>Action</w:t>
            </w:r>
          </w:p>
        </w:tc>
        <w:tc>
          <w:tcPr>
            <w:tcW w:w="7583" w:type="dxa"/>
            <w:gridSpan w:val="2"/>
            <w:shd w:val="clear" w:color="auto" w:fill="FFFFFF"/>
            <w:vAlign w:val="center"/>
          </w:tcPr>
          <w:p w14:paraId="73463215" w14:textId="02B1311A" w:rsidR="00FD26E5" w:rsidDel="00FD26E5" w:rsidRDefault="00FD26E5" w:rsidP="00CA1FBB">
            <w:pPr>
              <w:pStyle w:val="NormalArial"/>
              <w:spacing w:before="120" w:after="120"/>
            </w:pPr>
            <w:r>
              <w:t>Tabled</w:t>
            </w:r>
          </w:p>
        </w:tc>
      </w:tr>
      <w:tr w:rsidR="00FD26E5" w:rsidRPr="00E01925" w14:paraId="0E61156B" w14:textId="77777777" w:rsidTr="00FD26E5">
        <w:trPr>
          <w:trHeight w:val="611"/>
        </w:trPr>
        <w:tc>
          <w:tcPr>
            <w:tcW w:w="2857" w:type="dxa"/>
            <w:gridSpan w:val="2"/>
            <w:shd w:val="clear" w:color="auto" w:fill="FFFFFF"/>
            <w:vAlign w:val="center"/>
          </w:tcPr>
          <w:p w14:paraId="4588F465" w14:textId="5A54A52E" w:rsidR="00FD26E5" w:rsidRPr="00FD26E5" w:rsidRDefault="00FD26E5" w:rsidP="00CA1FBB">
            <w:pPr>
              <w:pStyle w:val="Header"/>
              <w:spacing w:before="120" w:after="120"/>
            </w:pPr>
            <w:r>
              <w:t>Timeline</w:t>
            </w:r>
          </w:p>
        </w:tc>
        <w:tc>
          <w:tcPr>
            <w:tcW w:w="7583" w:type="dxa"/>
            <w:gridSpan w:val="2"/>
            <w:shd w:val="clear" w:color="auto" w:fill="FFFFFF"/>
            <w:vAlign w:val="center"/>
          </w:tcPr>
          <w:p w14:paraId="3576171A" w14:textId="1E43AF9B" w:rsidR="00FD26E5" w:rsidRPr="00FD26E5" w:rsidRDefault="00FD26E5" w:rsidP="00CA1FBB">
            <w:pPr>
              <w:pStyle w:val="Header"/>
              <w:spacing w:before="120" w:after="120"/>
              <w:rPr>
                <w:b w:val="0"/>
                <w:bCs w:val="0"/>
              </w:rPr>
            </w:pPr>
            <w:r w:rsidRPr="00FD26E5">
              <w:rPr>
                <w:b w:val="0"/>
                <w:bCs w:val="0"/>
              </w:rPr>
              <w:t>Normal</w:t>
            </w:r>
          </w:p>
        </w:tc>
      </w:tr>
      <w:tr w:rsidR="00FD26E5" w:rsidRPr="00E01925" w14:paraId="2A227565" w14:textId="77777777" w:rsidTr="00FD26E5">
        <w:trPr>
          <w:trHeight w:val="611"/>
        </w:trPr>
        <w:tc>
          <w:tcPr>
            <w:tcW w:w="2857" w:type="dxa"/>
            <w:gridSpan w:val="2"/>
            <w:shd w:val="clear" w:color="auto" w:fill="FFFFFF"/>
            <w:vAlign w:val="center"/>
          </w:tcPr>
          <w:p w14:paraId="603064B0" w14:textId="6F4254AE" w:rsidR="00FD26E5" w:rsidDel="00FD26E5" w:rsidRDefault="00FD26E5" w:rsidP="00CA1FBB">
            <w:pPr>
              <w:pStyle w:val="Header"/>
              <w:spacing w:before="120" w:after="120"/>
            </w:pPr>
            <w:r>
              <w:t>Proposed Effective Date</w:t>
            </w:r>
          </w:p>
        </w:tc>
        <w:tc>
          <w:tcPr>
            <w:tcW w:w="7583" w:type="dxa"/>
            <w:gridSpan w:val="2"/>
            <w:shd w:val="clear" w:color="auto" w:fill="FFFFFF"/>
            <w:vAlign w:val="center"/>
          </w:tcPr>
          <w:p w14:paraId="3B93A4B5" w14:textId="1DF95C49" w:rsidR="00FD26E5" w:rsidRPr="00FD26E5" w:rsidRDefault="00FD26E5" w:rsidP="00CA1FBB">
            <w:pPr>
              <w:pStyle w:val="Header"/>
              <w:spacing w:before="120" w:after="120"/>
              <w:rPr>
                <w:b w:val="0"/>
                <w:bCs w:val="0"/>
              </w:rPr>
            </w:pPr>
            <w:r>
              <w:rPr>
                <w:b w:val="0"/>
                <w:bCs w:val="0"/>
              </w:rPr>
              <w:t>To be determined</w:t>
            </w:r>
          </w:p>
        </w:tc>
      </w:tr>
      <w:tr w:rsidR="00FD26E5" w:rsidRPr="00E01925" w14:paraId="3B9E3FF2" w14:textId="77777777" w:rsidTr="00FD26E5">
        <w:trPr>
          <w:trHeight w:val="611"/>
        </w:trPr>
        <w:tc>
          <w:tcPr>
            <w:tcW w:w="2857" w:type="dxa"/>
            <w:gridSpan w:val="2"/>
            <w:shd w:val="clear" w:color="auto" w:fill="FFFFFF"/>
            <w:vAlign w:val="center"/>
          </w:tcPr>
          <w:p w14:paraId="52778E13" w14:textId="2240F41A" w:rsidR="00FD26E5" w:rsidDel="00FD26E5" w:rsidRDefault="00FD26E5" w:rsidP="00CA1FBB">
            <w:pPr>
              <w:pStyle w:val="Header"/>
              <w:spacing w:before="120" w:after="120"/>
            </w:pPr>
            <w:r>
              <w:t>Priority and Rank Assigned</w:t>
            </w:r>
          </w:p>
        </w:tc>
        <w:tc>
          <w:tcPr>
            <w:tcW w:w="7583" w:type="dxa"/>
            <w:gridSpan w:val="2"/>
            <w:shd w:val="clear" w:color="auto" w:fill="FFFFFF"/>
            <w:vAlign w:val="center"/>
          </w:tcPr>
          <w:p w14:paraId="4F92539B" w14:textId="720705FB" w:rsidR="00FD26E5" w:rsidRPr="00FD26E5" w:rsidRDefault="00FD26E5" w:rsidP="00CA1FBB">
            <w:pPr>
              <w:pStyle w:val="Header"/>
              <w:spacing w:before="120" w:after="120"/>
              <w:rPr>
                <w:b w:val="0"/>
                <w:bCs w:val="0"/>
              </w:rPr>
            </w:pPr>
            <w:r>
              <w:rPr>
                <w:b w:val="0"/>
                <w:bCs w:val="0"/>
              </w:rPr>
              <w:t>To be determined</w:t>
            </w:r>
          </w:p>
        </w:tc>
      </w:tr>
      <w:tr w:rsidR="009D17F0" w14:paraId="0A3884D4" w14:textId="77777777" w:rsidTr="00FD26E5">
        <w:trPr>
          <w:trHeight w:val="773"/>
        </w:trPr>
        <w:tc>
          <w:tcPr>
            <w:tcW w:w="2857" w:type="dxa"/>
            <w:gridSpan w:val="2"/>
            <w:tcBorders>
              <w:top w:val="single" w:sz="4" w:space="0" w:color="auto"/>
              <w:bottom w:val="single" w:sz="4" w:space="0" w:color="auto"/>
            </w:tcBorders>
            <w:shd w:val="clear" w:color="auto" w:fill="FFFFFF"/>
            <w:vAlign w:val="center"/>
          </w:tcPr>
          <w:p w14:paraId="37572DAA" w14:textId="77777777" w:rsidR="009D17F0" w:rsidRDefault="005E1113" w:rsidP="00CA1FBB">
            <w:pPr>
              <w:pStyle w:val="Header"/>
              <w:spacing w:before="120" w:after="120"/>
            </w:pPr>
            <w:r>
              <w:t>Planning</w:t>
            </w:r>
            <w:r w:rsidR="00C76A2C">
              <w:t xml:space="preserve"> Guide</w:t>
            </w:r>
            <w:r w:rsidR="0007682E">
              <w:t xml:space="preserve"> Sections</w:t>
            </w:r>
            <w:r w:rsidR="009D17F0">
              <w:t xml:space="preserve"> Requiring Revision </w:t>
            </w:r>
          </w:p>
        </w:tc>
        <w:tc>
          <w:tcPr>
            <w:tcW w:w="7583" w:type="dxa"/>
            <w:gridSpan w:val="2"/>
            <w:tcBorders>
              <w:top w:val="single" w:sz="4" w:space="0" w:color="auto"/>
            </w:tcBorders>
            <w:vAlign w:val="center"/>
          </w:tcPr>
          <w:p w14:paraId="5CBCC809" w14:textId="37AE0053" w:rsidR="002E0C12" w:rsidRDefault="002E0C12" w:rsidP="008A1062">
            <w:pPr>
              <w:pStyle w:val="normalarial0"/>
              <w:spacing w:before="120" w:beforeAutospacing="0" w:after="0" w:afterAutospacing="0"/>
              <w:rPr>
                <w:rFonts w:ascii="Arial" w:hAnsi="Arial" w:cs="Arial"/>
              </w:rPr>
            </w:pPr>
            <w:r>
              <w:rPr>
                <w:rFonts w:ascii="Arial" w:hAnsi="Arial" w:cs="Arial"/>
              </w:rPr>
              <w:t>3.1.3, Project Evaluation</w:t>
            </w:r>
          </w:p>
          <w:p w14:paraId="5073D637" w14:textId="77777777" w:rsidR="006C6DE7" w:rsidRDefault="00F60541" w:rsidP="00242D61">
            <w:pPr>
              <w:pStyle w:val="normalarial0"/>
              <w:spacing w:before="0" w:beforeAutospacing="0" w:after="0" w:afterAutospacing="0"/>
              <w:rPr>
                <w:rFonts w:ascii="Arial" w:hAnsi="Arial" w:cs="Arial"/>
              </w:rPr>
            </w:pPr>
            <w:r w:rsidRPr="00F60541">
              <w:rPr>
                <w:rFonts w:ascii="Arial" w:hAnsi="Arial" w:cs="Arial"/>
              </w:rPr>
              <w:t>3.1.4.1.1, Regional Transmission Plan Cases</w:t>
            </w:r>
          </w:p>
          <w:p w14:paraId="65CB588F" w14:textId="6398A9FE" w:rsidR="006C6DE7" w:rsidRDefault="006C6DE7" w:rsidP="00242D61">
            <w:pPr>
              <w:pStyle w:val="normalarial0"/>
              <w:spacing w:before="0" w:beforeAutospacing="0" w:after="0" w:afterAutospacing="0"/>
              <w:rPr>
                <w:rFonts w:ascii="Arial" w:hAnsi="Arial" w:cs="Arial"/>
              </w:rPr>
            </w:pPr>
            <w:r>
              <w:rPr>
                <w:rFonts w:ascii="Arial" w:hAnsi="Arial" w:cs="Arial"/>
              </w:rPr>
              <w:t>5.2.1, Applicability</w:t>
            </w:r>
          </w:p>
          <w:p w14:paraId="606C373D" w14:textId="71C7C9A3" w:rsidR="009D17F0" w:rsidRDefault="006C6DE7" w:rsidP="00242D61">
            <w:pPr>
              <w:pStyle w:val="normalarial0"/>
              <w:spacing w:before="0" w:beforeAutospacing="0" w:after="0" w:afterAutospacing="0"/>
              <w:rPr>
                <w:rFonts w:ascii="Arial" w:hAnsi="Arial" w:cs="Arial"/>
              </w:rPr>
            </w:pPr>
            <w:r>
              <w:rPr>
                <w:rFonts w:ascii="Arial" w:hAnsi="Arial" w:cs="Arial"/>
              </w:rPr>
              <w:t>5.3.</w:t>
            </w:r>
            <w:r w:rsidR="00536D8D">
              <w:rPr>
                <w:rFonts w:ascii="Arial" w:hAnsi="Arial" w:cs="Arial"/>
              </w:rPr>
              <w:t>2</w:t>
            </w:r>
            <w:r>
              <w:rPr>
                <w:rFonts w:ascii="Arial" w:hAnsi="Arial" w:cs="Arial"/>
              </w:rPr>
              <w:t>, Full Interconnection Study</w:t>
            </w:r>
          </w:p>
          <w:p w14:paraId="267FA70E" w14:textId="2CC483DB" w:rsidR="002E0C12" w:rsidRPr="00F60541" w:rsidRDefault="002E0C12" w:rsidP="008A1062">
            <w:pPr>
              <w:pStyle w:val="normalarial0"/>
              <w:spacing w:before="0" w:beforeAutospacing="0" w:after="120" w:afterAutospacing="0"/>
              <w:rPr>
                <w:rFonts w:ascii="Arial" w:hAnsi="Arial" w:cs="Arial"/>
              </w:rPr>
            </w:pPr>
            <w:r>
              <w:rPr>
                <w:rFonts w:ascii="Arial" w:hAnsi="Arial" w:cs="Arial"/>
              </w:rPr>
              <w:t>6.9, Addition of Proposed Generation to the Planning Models</w:t>
            </w:r>
          </w:p>
        </w:tc>
      </w:tr>
      <w:tr w:rsidR="00C9766A" w14:paraId="3A23854E" w14:textId="77777777" w:rsidTr="00FD26E5">
        <w:trPr>
          <w:trHeight w:val="518"/>
        </w:trPr>
        <w:tc>
          <w:tcPr>
            <w:tcW w:w="2857" w:type="dxa"/>
            <w:gridSpan w:val="2"/>
            <w:tcBorders>
              <w:bottom w:val="single" w:sz="4" w:space="0" w:color="auto"/>
            </w:tcBorders>
            <w:shd w:val="clear" w:color="auto" w:fill="FFFFFF"/>
            <w:vAlign w:val="center"/>
          </w:tcPr>
          <w:p w14:paraId="354C6A18" w14:textId="77777777" w:rsidR="00C9766A" w:rsidRDefault="00625E5D" w:rsidP="00CA1FBB">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4F8EF395" w14:textId="36B32945" w:rsidR="00C9766A" w:rsidRPr="00FB509B" w:rsidRDefault="00CA1FBB" w:rsidP="00CA1FBB">
            <w:pPr>
              <w:pStyle w:val="NormalArial"/>
              <w:spacing w:before="120" w:after="120"/>
            </w:pPr>
            <w:r>
              <w:t>None</w:t>
            </w:r>
          </w:p>
        </w:tc>
      </w:tr>
      <w:tr w:rsidR="009D17F0" w14:paraId="03A490BA" w14:textId="77777777" w:rsidTr="00FD26E5">
        <w:trPr>
          <w:trHeight w:val="518"/>
        </w:trPr>
        <w:tc>
          <w:tcPr>
            <w:tcW w:w="2857" w:type="dxa"/>
            <w:gridSpan w:val="2"/>
            <w:tcBorders>
              <w:bottom w:val="single" w:sz="4" w:space="0" w:color="auto"/>
            </w:tcBorders>
            <w:shd w:val="clear" w:color="auto" w:fill="FFFFFF"/>
            <w:vAlign w:val="center"/>
          </w:tcPr>
          <w:p w14:paraId="7FBDC392" w14:textId="77777777" w:rsidR="009D17F0" w:rsidRDefault="009D17F0" w:rsidP="00CA1FBB">
            <w:pPr>
              <w:pStyle w:val="Header"/>
              <w:spacing w:before="120" w:after="120"/>
            </w:pPr>
            <w:r>
              <w:t>Revision Description</w:t>
            </w:r>
          </w:p>
        </w:tc>
        <w:tc>
          <w:tcPr>
            <w:tcW w:w="7583" w:type="dxa"/>
            <w:gridSpan w:val="2"/>
            <w:tcBorders>
              <w:bottom w:val="single" w:sz="4" w:space="0" w:color="auto"/>
            </w:tcBorders>
            <w:vAlign w:val="center"/>
          </w:tcPr>
          <w:p w14:paraId="6510B4D9" w14:textId="18F2DD7A" w:rsidR="00E45043" w:rsidRDefault="00F60541" w:rsidP="008A1062">
            <w:pPr>
              <w:pStyle w:val="NormalArial"/>
              <w:spacing w:before="120" w:after="120"/>
            </w:pPr>
            <w:r>
              <w:t>This Planning Guide Revision Request (PGRR)</w:t>
            </w:r>
            <w:r w:rsidR="00D9794B">
              <w:t xml:space="preserve"> outline</w:t>
            </w:r>
            <w:r w:rsidR="00242D61">
              <w:t>s</w:t>
            </w:r>
            <w:r w:rsidR="00D9794B">
              <w:t xml:space="preserve"> the additional generators that may be included in the planning models to address the generation shortfall introduced by the implementation of the new requirement from House Bill (HB) 5066 </w:t>
            </w:r>
            <w:r w:rsidR="00B02589">
              <w:t>(88</w:t>
            </w:r>
            <w:r w:rsidR="00B02589" w:rsidRPr="00860426">
              <w:rPr>
                <w:vertAlign w:val="superscript"/>
              </w:rPr>
              <w:t>th</w:t>
            </w:r>
            <w:r w:rsidR="00B02589">
              <w:t xml:space="preserve"> Legislature) </w:t>
            </w:r>
            <w:r w:rsidR="00D9794B">
              <w:t>and unprecedented load growth in Texas</w:t>
            </w:r>
            <w:r>
              <w:t>.</w:t>
            </w:r>
          </w:p>
          <w:p w14:paraId="324DFF3A" w14:textId="43C50E3E" w:rsidR="00E45043" w:rsidRDefault="00D9794B" w:rsidP="008A1062">
            <w:pPr>
              <w:pStyle w:val="NormalArial"/>
              <w:spacing w:before="120" w:after="120"/>
            </w:pPr>
            <w:r>
              <w:t xml:space="preserve">This PGRR also adds </w:t>
            </w:r>
            <w:r w:rsidR="00C504EE">
              <w:t xml:space="preserve">a </w:t>
            </w:r>
            <w:r w:rsidR="00B02589">
              <w:t>supplemental</w:t>
            </w:r>
            <w:r>
              <w:t xml:space="preserve"> generation sensitivity analysis for Tier 1 Regional Planning Group (RPG) project evaluation to minimize the impacts of the additional generation on transmission project evaluation.</w:t>
            </w:r>
          </w:p>
          <w:p w14:paraId="2E04A7C2" w14:textId="49190E65" w:rsidR="009D17F0" w:rsidRPr="00FB509B" w:rsidRDefault="00242D61" w:rsidP="008A1062">
            <w:pPr>
              <w:pStyle w:val="NormalArial"/>
              <w:spacing w:before="120" w:after="120"/>
            </w:pPr>
            <w:r>
              <w:t xml:space="preserve">Minor revisions are </w:t>
            </w:r>
            <w:r w:rsidR="008A1062">
              <w:t xml:space="preserve">also </w:t>
            </w:r>
            <w:r>
              <w:t>made</w:t>
            </w:r>
            <w:r w:rsidR="008A1062">
              <w:t xml:space="preserve"> </w:t>
            </w:r>
            <w:r w:rsidR="006C6DE7">
              <w:t>in Section</w:t>
            </w:r>
            <w:r w:rsidR="00E45043">
              <w:t>s</w:t>
            </w:r>
            <w:r w:rsidR="006C6DE7">
              <w:t xml:space="preserve"> 5.2.1 and 5.3.</w:t>
            </w:r>
            <w:r w:rsidR="00536D8D">
              <w:t>2</w:t>
            </w:r>
            <w:r w:rsidR="006C6DE7">
              <w:t xml:space="preserve"> </w:t>
            </w:r>
            <w:r w:rsidR="00E45043">
              <w:t xml:space="preserve">to </w:t>
            </w:r>
            <w:r w:rsidR="006D4767">
              <w:t>address a typo</w:t>
            </w:r>
            <w:r>
              <w:t>graphical error</w:t>
            </w:r>
            <w:r w:rsidR="006D4767">
              <w:t xml:space="preserve"> and </w:t>
            </w:r>
            <w:r>
              <w:t>clarify</w:t>
            </w:r>
            <w:r w:rsidR="00B76D4A">
              <w:t xml:space="preserve"> </w:t>
            </w:r>
            <w:r w:rsidR="00B76D4A">
              <w:rPr>
                <w:rFonts w:cs="Arial"/>
              </w:rPr>
              <w:t xml:space="preserve">that certain modeling data is required prior to the stability study rather than to initiate the </w:t>
            </w:r>
            <w:r w:rsidR="00ED6543">
              <w:rPr>
                <w:rFonts w:cs="Arial"/>
              </w:rPr>
              <w:t>Full Interconnection Study (</w:t>
            </w:r>
            <w:r w:rsidR="00B76D4A">
              <w:rPr>
                <w:rFonts w:cs="Arial"/>
              </w:rPr>
              <w:t>FIS</w:t>
            </w:r>
            <w:r w:rsidR="00ED6543">
              <w:rPr>
                <w:rFonts w:cs="Arial"/>
              </w:rPr>
              <w:t>)</w:t>
            </w:r>
            <w:r w:rsidR="00B76D4A" w:rsidRPr="00860426">
              <w:rPr>
                <w:rFonts w:cs="Arial"/>
              </w:rPr>
              <w:t>.</w:t>
            </w:r>
            <w:r w:rsidR="006C6DE7">
              <w:t xml:space="preserve"> </w:t>
            </w:r>
          </w:p>
        </w:tc>
      </w:tr>
      <w:tr w:rsidR="009D17F0" w14:paraId="62010564" w14:textId="77777777" w:rsidTr="00FD26E5">
        <w:trPr>
          <w:trHeight w:val="518"/>
        </w:trPr>
        <w:tc>
          <w:tcPr>
            <w:tcW w:w="2857" w:type="dxa"/>
            <w:gridSpan w:val="2"/>
            <w:shd w:val="clear" w:color="auto" w:fill="FFFFFF"/>
            <w:vAlign w:val="center"/>
          </w:tcPr>
          <w:p w14:paraId="5B50DB7A" w14:textId="77777777" w:rsidR="009D17F0" w:rsidRDefault="009D17F0" w:rsidP="00F44236">
            <w:pPr>
              <w:pStyle w:val="Header"/>
            </w:pPr>
            <w:r>
              <w:t>Reason for Revision</w:t>
            </w:r>
          </w:p>
        </w:tc>
        <w:tc>
          <w:tcPr>
            <w:tcW w:w="7583" w:type="dxa"/>
            <w:gridSpan w:val="2"/>
            <w:vAlign w:val="center"/>
          </w:tcPr>
          <w:p w14:paraId="0BBB486D" w14:textId="1B0AC5FB" w:rsidR="00D61F38" w:rsidRDefault="00D61F38" w:rsidP="00D61F38">
            <w:pPr>
              <w:pStyle w:val="NormalArial"/>
              <w:tabs>
                <w:tab w:val="left" w:pos="432"/>
              </w:tabs>
              <w:spacing w:before="120"/>
              <w:ind w:left="432" w:hanging="432"/>
              <w:rPr>
                <w:rFonts w:cs="Arial"/>
                <w:color w:val="000000"/>
              </w:rPr>
            </w:pPr>
            <w:r w:rsidRPr="006629C8">
              <w:object w:dxaOrig="1440" w:dyaOrig="1440"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AD631E6" w14:textId="4F58AEA7" w:rsidR="00D61F38" w:rsidRPr="00BD53C5" w:rsidRDefault="00D61F38" w:rsidP="00D61F38">
            <w:pPr>
              <w:pStyle w:val="NormalArial"/>
              <w:tabs>
                <w:tab w:val="left" w:pos="432"/>
              </w:tabs>
              <w:spacing w:before="120"/>
              <w:ind w:left="432" w:hanging="432"/>
              <w:rPr>
                <w:rFonts w:cs="Arial"/>
                <w:color w:val="000000"/>
              </w:rPr>
            </w:pPr>
            <w:r w:rsidRPr="00CD242D">
              <w:lastRenderedPageBreak/>
              <w:object w:dxaOrig="1440" w:dyaOrig="1440" w14:anchorId="01814B69">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6451626" w14:textId="6FD9425F" w:rsidR="00D61F38" w:rsidRPr="00BD53C5" w:rsidRDefault="00D61F38" w:rsidP="00D61F38">
            <w:pPr>
              <w:pStyle w:val="NormalArial"/>
              <w:spacing w:before="120"/>
              <w:ind w:left="432" w:hanging="432"/>
              <w:rPr>
                <w:rFonts w:cs="Arial"/>
                <w:color w:val="000000"/>
              </w:rPr>
            </w:pPr>
            <w:r w:rsidRPr="006629C8">
              <w:object w:dxaOrig="1440" w:dyaOrig="1440" w14:anchorId="58369BAA">
                <v:shape id="_x0000_i1041" type="#_x0000_t75" style="width:15.6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36FA897" w14:textId="64230C03" w:rsidR="00D61F38" w:rsidRDefault="00D61F38" w:rsidP="00D61F38">
            <w:pPr>
              <w:pStyle w:val="NormalArial"/>
              <w:spacing w:before="120"/>
              <w:rPr>
                <w:iCs/>
                <w:kern w:val="24"/>
              </w:rPr>
            </w:pPr>
            <w:r w:rsidRPr="006629C8">
              <w:object w:dxaOrig="1440" w:dyaOrig="1440" w14:anchorId="41FE9C28">
                <v:shape id="_x0000_i1043" type="#_x0000_t75" style="width:15.6pt;height:15pt" o:ole="">
                  <v:imagedata r:id="rId12" o:title=""/>
                </v:shape>
                <w:control r:id="rId17" w:name="TextBox13" w:shapeid="_x0000_i1043"/>
              </w:object>
            </w:r>
            <w:r w:rsidRPr="006629C8">
              <w:t xml:space="preserve">  </w:t>
            </w:r>
            <w:r w:rsidR="006C798F" w:rsidRPr="00344591">
              <w:rPr>
                <w:iCs/>
                <w:kern w:val="24"/>
              </w:rPr>
              <w:t>General system and/or process improvement(s)</w:t>
            </w:r>
          </w:p>
          <w:p w14:paraId="7DA37B33" w14:textId="74136913" w:rsidR="00D61F38" w:rsidRDefault="00D61F38" w:rsidP="00D61F38">
            <w:pPr>
              <w:pStyle w:val="NormalArial"/>
              <w:spacing w:before="120"/>
              <w:rPr>
                <w:iCs/>
                <w:kern w:val="24"/>
              </w:rPr>
            </w:pPr>
            <w:r w:rsidRPr="006629C8">
              <w:object w:dxaOrig="1440" w:dyaOrig="1440" w14:anchorId="5FB96FD7">
                <v:shape id="_x0000_i1045" type="#_x0000_t75" style="width:15.6pt;height:15pt" o:ole="">
                  <v:imagedata r:id="rId12" o:title=""/>
                </v:shape>
                <w:control r:id="rId18" w:name="TextBox14" w:shapeid="_x0000_i1045"/>
              </w:object>
            </w:r>
            <w:r w:rsidRPr="006629C8">
              <w:t xml:space="preserve">  </w:t>
            </w:r>
            <w:r>
              <w:rPr>
                <w:iCs/>
                <w:kern w:val="24"/>
              </w:rPr>
              <w:t>Regulatory requirements</w:t>
            </w:r>
          </w:p>
          <w:p w14:paraId="03BA4546" w14:textId="668A68C6" w:rsidR="00D61F38" w:rsidRPr="00CD242D" w:rsidRDefault="00D61F38" w:rsidP="00D61F38">
            <w:pPr>
              <w:pStyle w:val="NormalArial"/>
              <w:spacing w:before="120"/>
              <w:rPr>
                <w:rFonts w:cs="Arial"/>
                <w:color w:val="000000"/>
              </w:rPr>
            </w:pPr>
            <w:r w:rsidRPr="006629C8">
              <w:object w:dxaOrig="1440" w:dyaOrig="1440" w14:anchorId="6804659E">
                <v:shape id="_x0000_i1047" type="#_x0000_t75" style="width:15.6pt;height:15pt" o:ole="">
                  <v:imagedata r:id="rId12" o:title=""/>
                </v:shape>
                <w:control r:id="rId19" w:name="TextBox15" w:shapeid="_x0000_i1047"/>
              </w:object>
            </w:r>
            <w:r w:rsidRPr="006629C8">
              <w:t xml:space="preserve">  </w:t>
            </w:r>
            <w:r>
              <w:rPr>
                <w:rFonts w:cs="Arial"/>
                <w:color w:val="000000"/>
              </w:rPr>
              <w:t>ERCOT Board/PUCT Directive</w:t>
            </w:r>
          </w:p>
          <w:p w14:paraId="1C0037B8" w14:textId="77777777" w:rsidR="00D61F38" w:rsidRDefault="00D61F38" w:rsidP="00D61F38">
            <w:pPr>
              <w:pStyle w:val="NormalArial"/>
              <w:rPr>
                <w:i/>
                <w:sz w:val="20"/>
                <w:szCs w:val="20"/>
              </w:rPr>
            </w:pPr>
          </w:p>
          <w:p w14:paraId="22744829" w14:textId="503D899B" w:rsidR="00FC3D4B" w:rsidRPr="00CA1FBB" w:rsidRDefault="00D61F38" w:rsidP="00CA1FBB">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D61F38" w14:paraId="27C2730B" w14:textId="77777777" w:rsidTr="00EC3D02">
        <w:trPr>
          <w:trHeight w:val="518"/>
        </w:trPr>
        <w:tc>
          <w:tcPr>
            <w:tcW w:w="2857" w:type="dxa"/>
            <w:gridSpan w:val="2"/>
            <w:shd w:val="clear" w:color="auto" w:fill="FFFFFF"/>
            <w:vAlign w:val="center"/>
          </w:tcPr>
          <w:p w14:paraId="5C38A584" w14:textId="413BFEC3" w:rsidR="00D61F38" w:rsidRDefault="00D61F38" w:rsidP="00CA1FBB">
            <w:pPr>
              <w:pStyle w:val="Header"/>
              <w:spacing w:before="120" w:after="120"/>
            </w:pPr>
            <w:r>
              <w:lastRenderedPageBreak/>
              <w:t>Justification of Reason for Revision and Market Impacts</w:t>
            </w:r>
          </w:p>
        </w:tc>
        <w:tc>
          <w:tcPr>
            <w:tcW w:w="7583" w:type="dxa"/>
            <w:gridSpan w:val="2"/>
            <w:vAlign w:val="center"/>
          </w:tcPr>
          <w:p w14:paraId="0432B124" w14:textId="2414B317" w:rsidR="00D61F38" w:rsidRPr="00E45043" w:rsidRDefault="00D60086" w:rsidP="008A1062">
            <w:pPr>
              <w:spacing w:before="120" w:after="120"/>
              <w:rPr>
                <w:rFonts w:ascii="Arial" w:hAnsi="Arial" w:cs="Arial"/>
              </w:rPr>
            </w:pPr>
            <w:r w:rsidRPr="00D60086">
              <w:rPr>
                <w:rFonts w:ascii="Arial" w:hAnsi="Arial" w:cs="Arial"/>
              </w:rPr>
              <w:t>HB</w:t>
            </w:r>
            <w:r w:rsidR="00B42116">
              <w:rPr>
                <w:rFonts w:ascii="Arial" w:hAnsi="Arial" w:cs="Arial"/>
              </w:rPr>
              <w:t xml:space="preserve"> </w:t>
            </w:r>
            <w:r w:rsidRPr="00D60086">
              <w:rPr>
                <w:rFonts w:ascii="Arial" w:hAnsi="Arial" w:cs="Arial"/>
              </w:rPr>
              <w:t xml:space="preserve">5066 (88th Leg.) introduced a new requirement </w:t>
            </w:r>
            <w:r w:rsidR="007B732B">
              <w:rPr>
                <w:rFonts w:ascii="Arial" w:hAnsi="Arial" w:cs="Arial"/>
              </w:rPr>
              <w:t>in Public Utility Regulatory Act</w:t>
            </w:r>
            <w:r w:rsidR="00B42116">
              <w:rPr>
                <w:rFonts w:ascii="Arial" w:hAnsi="Arial" w:cs="Arial"/>
              </w:rPr>
              <w:t xml:space="preserve"> (PURA)</w:t>
            </w:r>
            <w:r w:rsidR="007B732B">
              <w:rPr>
                <w:rFonts w:ascii="Arial" w:hAnsi="Arial" w:cs="Arial"/>
              </w:rPr>
              <w:t xml:space="preserve"> </w:t>
            </w:r>
            <w:r w:rsidR="00B42116" w:rsidRPr="00B42116">
              <w:rPr>
                <w:rFonts w:ascii="Arial" w:hAnsi="Arial" w:cs="Arial"/>
              </w:rPr>
              <w:t>Title II, Texas Utility Code</w:t>
            </w:r>
            <w:r w:rsidR="00B42116">
              <w:rPr>
                <w:rFonts w:ascii="Arial" w:hAnsi="Arial" w:cs="Arial"/>
              </w:rPr>
              <w:t xml:space="preserve"> </w:t>
            </w:r>
            <w:r w:rsidR="007B732B">
              <w:rPr>
                <w:rFonts w:ascii="Arial" w:hAnsi="Arial" w:cs="Arial"/>
              </w:rPr>
              <w:t>§ 37.056(c-1)</w:t>
            </w:r>
            <w:r w:rsidR="007B732B" w:rsidRPr="00D60086">
              <w:rPr>
                <w:rFonts w:ascii="Arial" w:hAnsi="Arial" w:cs="Arial"/>
              </w:rPr>
              <w:t xml:space="preserve"> </w:t>
            </w:r>
            <w:r w:rsidRPr="00D60086">
              <w:rPr>
                <w:rFonts w:ascii="Arial" w:hAnsi="Arial" w:cs="Arial"/>
              </w:rPr>
              <w:t xml:space="preserve">to consider loads </w:t>
            </w:r>
            <w:r w:rsidR="008C1AC4">
              <w:rPr>
                <w:rFonts w:ascii="Arial" w:hAnsi="Arial" w:cs="Arial"/>
              </w:rPr>
              <w:t>that have not</w:t>
            </w:r>
            <w:r w:rsidRPr="00D60086">
              <w:rPr>
                <w:rFonts w:ascii="Arial" w:hAnsi="Arial" w:cs="Arial"/>
              </w:rPr>
              <w:t xml:space="preserve"> yet sign</w:t>
            </w:r>
            <w:r w:rsidR="008C1AC4">
              <w:rPr>
                <w:rFonts w:ascii="Arial" w:hAnsi="Arial" w:cs="Arial"/>
              </w:rPr>
              <w:t>ed</w:t>
            </w:r>
            <w:r w:rsidRPr="00D60086">
              <w:rPr>
                <w:rFonts w:ascii="Arial" w:hAnsi="Arial" w:cs="Arial"/>
              </w:rPr>
              <w:t xml:space="preserve"> an interconnection agreement </w:t>
            </w:r>
            <w:r w:rsidR="00E1028C">
              <w:rPr>
                <w:rFonts w:ascii="Arial" w:hAnsi="Arial" w:cs="Arial"/>
              </w:rPr>
              <w:t xml:space="preserve">but which </w:t>
            </w:r>
            <w:r w:rsidRPr="00D60086">
              <w:rPr>
                <w:rFonts w:ascii="Arial" w:hAnsi="Arial" w:cs="Arial"/>
              </w:rPr>
              <w:t>the electric utility responsible for serving the load</w:t>
            </w:r>
            <w:r w:rsidR="00E1028C">
              <w:rPr>
                <w:rFonts w:ascii="Arial" w:hAnsi="Arial" w:cs="Arial"/>
              </w:rPr>
              <w:t xml:space="preserve"> has determined are </w:t>
            </w:r>
            <w:r w:rsidR="008C1AC4">
              <w:rPr>
                <w:rFonts w:ascii="Arial" w:hAnsi="Arial" w:cs="Arial"/>
              </w:rPr>
              <w:t>currently seeking interconnection</w:t>
            </w:r>
            <w:r>
              <w:rPr>
                <w:rFonts w:ascii="Arial" w:hAnsi="Arial" w:cs="Arial"/>
              </w:rPr>
              <w:t xml:space="preserve">. </w:t>
            </w:r>
            <w:r w:rsidR="00242D61">
              <w:rPr>
                <w:rFonts w:ascii="Arial" w:hAnsi="Arial" w:cs="Arial"/>
              </w:rPr>
              <w:t xml:space="preserve"> </w:t>
            </w:r>
            <w:r w:rsidRPr="00D60086">
              <w:rPr>
                <w:rFonts w:ascii="Arial" w:hAnsi="Arial" w:cs="Arial"/>
              </w:rPr>
              <w:t>This new requirement</w:t>
            </w:r>
            <w:r w:rsidR="00E1028C">
              <w:rPr>
                <w:rFonts w:ascii="Arial" w:hAnsi="Arial" w:cs="Arial"/>
              </w:rPr>
              <w:t>,</w:t>
            </w:r>
            <w:r w:rsidRPr="00D60086">
              <w:rPr>
                <w:rFonts w:ascii="Arial" w:hAnsi="Arial" w:cs="Arial"/>
              </w:rPr>
              <w:t xml:space="preserve"> </w:t>
            </w:r>
            <w:r w:rsidR="00E84881">
              <w:rPr>
                <w:rFonts w:ascii="Arial" w:hAnsi="Arial" w:cs="Arial"/>
              </w:rPr>
              <w:t>alongside</w:t>
            </w:r>
            <w:r w:rsidRPr="00D60086">
              <w:rPr>
                <w:rFonts w:ascii="Arial" w:hAnsi="Arial" w:cs="Arial"/>
              </w:rPr>
              <w:t xml:space="preserve"> the unprecedented economic growth in Texas</w:t>
            </w:r>
            <w:r w:rsidR="00E1028C">
              <w:rPr>
                <w:rFonts w:ascii="Arial" w:hAnsi="Arial" w:cs="Arial"/>
              </w:rPr>
              <w:t>,</w:t>
            </w:r>
            <w:r w:rsidRPr="00D60086">
              <w:rPr>
                <w:rFonts w:ascii="Arial" w:hAnsi="Arial" w:cs="Arial"/>
              </w:rPr>
              <w:t xml:space="preserve"> resulted in more than 50 </w:t>
            </w:r>
            <w:r w:rsidR="00E84881">
              <w:rPr>
                <w:rFonts w:ascii="Arial" w:hAnsi="Arial" w:cs="Arial"/>
              </w:rPr>
              <w:t>gigawatts (</w:t>
            </w:r>
            <w:r w:rsidRPr="00D60086">
              <w:rPr>
                <w:rFonts w:ascii="Arial" w:hAnsi="Arial" w:cs="Arial"/>
              </w:rPr>
              <w:t>GW</w:t>
            </w:r>
            <w:r w:rsidR="00E84881">
              <w:rPr>
                <w:rFonts w:ascii="Arial" w:hAnsi="Arial" w:cs="Arial"/>
              </w:rPr>
              <w:t>)</w:t>
            </w:r>
            <w:r w:rsidRPr="00D60086">
              <w:rPr>
                <w:rFonts w:ascii="Arial" w:hAnsi="Arial" w:cs="Arial"/>
              </w:rPr>
              <w:t xml:space="preserve"> of additional forecasted load (including </w:t>
            </w:r>
            <w:r w:rsidR="008117C1">
              <w:rPr>
                <w:rFonts w:ascii="Arial" w:hAnsi="Arial" w:cs="Arial"/>
              </w:rPr>
              <w:t>L</w:t>
            </w:r>
            <w:r w:rsidR="008117C1" w:rsidRPr="00D60086">
              <w:rPr>
                <w:rFonts w:ascii="Arial" w:hAnsi="Arial" w:cs="Arial"/>
              </w:rPr>
              <w:t xml:space="preserve">arge </w:t>
            </w:r>
            <w:r w:rsidR="008117C1">
              <w:rPr>
                <w:rFonts w:ascii="Arial" w:hAnsi="Arial" w:cs="Arial"/>
              </w:rPr>
              <w:t>L</w:t>
            </w:r>
            <w:r w:rsidR="008117C1" w:rsidRPr="00D60086">
              <w:rPr>
                <w:rFonts w:ascii="Arial" w:hAnsi="Arial" w:cs="Arial"/>
              </w:rPr>
              <w:t>oads</w:t>
            </w:r>
            <w:r w:rsidRPr="00D60086">
              <w:rPr>
                <w:rFonts w:ascii="Arial" w:hAnsi="Arial" w:cs="Arial"/>
              </w:rPr>
              <w:t xml:space="preserve">) incorporated in the 2024 </w:t>
            </w:r>
            <w:r w:rsidR="00E84881">
              <w:rPr>
                <w:rFonts w:ascii="Arial" w:hAnsi="Arial" w:cs="Arial"/>
              </w:rPr>
              <w:t>Regional Transmission Plan</w:t>
            </w:r>
            <w:r w:rsidRPr="00D60086">
              <w:rPr>
                <w:rFonts w:ascii="Arial" w:hAnsi="Arial" w:cs="Arial"/>
              </w:rPr>
              <w:t xml:space="preserve"> and the forecasted summer peak demand for 2030 exceeded 150 GW</w:t>
            </w:r>
            <w:r>
              <w:rPr>
                <w:rFonts w:ascii="Arial" w:hAnsi="Arial" w:cs="Arial"/>
              </w:rPr>
              <w:t xml:space="preserve">. </w:t>
            </w:r>
            <w:r w:rsidR="00B76D4A">
              <w:rPr>
                <w:rFonts w:ascii="Arial" w:hAnsi="Arial" w:cs="Arial"/>
              </w:rPr>
              <w:t xml:space="preserve"> </w:t>
            </w:r>
            <w:r w:rsidRPr="00D60086">
              <w:rPr>
                <w:rFonts w:ascii="Arial" w:hAnsi="Arial" w:cs="Arial"/>
              </w:rPr>
              <w:t xml:space="preserve">The significant increase in forecasted load resulted in a generation shortage in the 2024 </w:t>
            </w:r>
            <w:r w:rsidR="00B76D4A">
              <w:rPr>
                <w:rFonts w:ascii="Arial" w:hAnsi="Arial" w:cs="Arial"/>
              </w:rPr>
              <w:t>Regional Transmission Plan</w:t>
            </w:r>
            <w:r w:rsidR="00B76D4A" w:rsidRPr="00D60086">
              <w:rPr>
                <w:rFonts w:ascii="Arial" w:hAnsi="Arial" w:cs="Arial"/>
              </w:rPr>
              <w:t xml:space="preserve"> </w:t>
            </w:r>
            <w:r w:rsidRPr="00D60086">
              <w:rPr>
                <w:rFonts w:ascii="Arial" w:hAnsi="Arial" w:cs="Arial"/>
              </w:rPr>
              <w:t xml:space="preserve">planning models which required adding generation beyond </w:t>
            </w:r>
            <w:r w:rsidR="00E1028C">
              <w:rPr>
                <w:rFonts w:ascii="Arial" w:hAnsi="Arial" w:cs="Arial"/>
              </w:rPr>
              <w:t xml:space="preserve">that included under </w:t>
            </w:r>
            <w:r w:rsidRPr="00D60086">
              <w:rPr>
                <w:rFonts w:ascii="Arial" w:hAnsi="Arial" w:cs="Arial"/>
              </w:rPr>
              <w:t xml:space="preserve">the normal </w:t>
            </w:r>
            <w:r w:rsidR="00E84881">
              <w:rPr>
                <w:rFonts w:ascii="Arial" w:hAnsi="Arial" w:cs="Arial"/>
              </w:rPr>
              <w:t>P</w:t>
            </w:r>
            <w:r w:rsidRPr="00D60086">
              <w:rPr>
                <w:rFonts w:ascii="Arial" w:hAnsi="Arial" w:cs="Arial"/>
              </w:rPr>
              <w:t xml:space="preserve">lanning </w:t>
            </w:r>
            <w:r w:rsidR="00E84881">
              <w:rPr>
                <w:rFonts w:ascii="Arial" w:hAnsi="Arial" w:cs="Arial"/>
              </w:rPr>
              <w:t>G</w:t>
            </w:r>
            <w:r w:rsidRPr="00D60086">
              <w:rPr>
                <w:rFonts w:ascii="Arial" w:hAnsi="Arial" w:cs="Arial"/>
              </w:rPr>
              <w:t>uide assumptions</w:t>
            </w:r>
            <w:r>
              <w:rPr>
                <w:rFonts w:ascii="Arial" w:hAnsi="Arial" w:cs="Arial"/>
              </w:rPr>
              <w:t xml:space="preserve">. </w:t>
            </w:r>
            <w:r w:rsidR="00B76D4A">
              <w:rPr>
                <w:rFonts w:ascii="Arial" w:hAnsi="Arial" w:cs="Arial"/>
              </w:rPr>
              <w:t xml:space="preserve"> </w:t>
            </w:r>
            <w:r w:rsidR="001C1B54">
              <w:rPr>
                <w:rFonts w:ascii="Arial" w:hAnsi="Arial" w:cs="Arial"/>
              </w:rPr>
              <w:t xml:space="preserve">In order to plan the ERCOT </w:t>
            </w:r>
            <w:r w:rsidR="00E84881">
              <w:rPr>
                <w:rFonts w:ascii="Arial" w:hAnsi="Arial" w:cs="Arial"/>
              </w:rPr>
              <w:t xml:space="preserve">Transmission </w:t>
            </w:r>
            <w:r w:rsidR="001C1B54">
              <w:rPr>
                <w:rFonts w:ascii="Arial" w:hAnsi="Arial" w:cs="Arial"/>
              </w:rPr>
              <w:t xml:space="preserve">Grid </w:t>
            </w:r>
            <w:r w:rsidR="002D41BD">
              <w:rPr>
                <w:rFonts w:ascii="Arial" w:hAnsi="Arial" w:cs="Arial"/>
              </w:rPr>
              <w:t>to interconnect the forecasted load, the planning models need to have sufficient generation for the cases to solve.</w:t>
            </w:r>
          </w:p>
        </w:tc>
      </w:tr>
      <w:tr w:rsidR="00EC3D02" w14:paraId="5DF0A0E9" w14:textId="77777777" w:rsidTr="00EC3D02">
        <w:trPr>
          <w:trHeight w:val="518"/>
        </w:trPr>
        <w:tc>
          <w:tcPr>
            <w:tcW w:w="2857" w:type="dxa"/>
            <w:gridSpan w:val="2"/>
            <w:shd w:val="clear" w:color="auto" w:fill="FFFFFF"/>
            <w:vAlign w:val="center"/>
          </w:tcPr>
          <w:p w14:paraId="37349641" w14:textId="7CC54726" w:rsidR="00EC3D02" w:rsidRDefault="00EC3D02" w:rsidP="00CA1FBB">
            <w:pPr>
              <w:pStyle w:val="Header"/>
              <w:spacing w:before="120" w:after="120"/>
            </w:pPr>
            <w:r>
              <w:t>ROS Decision</w:t>
            </w:r>
          </w:p>
        </w:tc>
        <w:tc>
          <w:tcPr>
            <w:tcW w:w="7583" w:type="dxa"/>
            <w:gridSpan w:val="2"/>
            <w:vAlign w:val="center"/>
          </w:tcPr>
          <w:p w14:paraId="7774FBE6" w14:textId="48CE8259" w:rsidR="00EC3D02" w:rsidRPr="00D60086" w:rsidRDefault="00EC3D02" w:rsidP="008A1062">
            <w:pPr>
              <w:spacing w:before="120" w:after="120"/>
              <w:rPr>
                <w:rFonts w:ascii="Arial" w:hAnsi="Arial" w:cs="Arial"/>
              </w:rPr>
            </w:pPr>
            <w:r>
              <w:rPr>
                <w:rFonts w:ascii="Arial" w:hAnsi="Arial" w:cs="Arial"/>
              </w:rPr>
              <w:t>On 7/10/25, ROS voted unanimously to table PGRR127 and refer the issue to the Planning Working Group (PLWG)</w:t>
            </w:r>
            <w:r w:rsidR="00491811">
              <w:rPr>
                <w:rFonts w:ascii="Arial" w:hAnsi="Arial" w:cs="Arial"/>
              </w:rPr>
              <w:t xml:space="preserve"> and the Steady State Working Group (SSWG)</w:t>
            </w:r>
            <w:r>
              <w:rPr>
                <w:rFonts w:ascii="Arial" w:hAnsi="Arial" w:cs="Arial"/>
              </w:rPr>
              <w:t>.  All Market Segments participated in the vote.</w:t>
            </w:r>
          </w:p>
        </w:tc>
      </w:tr>
      <w:tr w:rsidR="00EC3D02" w14:paraId="20F14346" w14:textId="77777777" w:rsidTr="00FD26E5">
        <w:trPr>
          <w:trHeight w:val="518"/>
        </w:trPr>
        <w:tc>
          <w:tcPr>
            <w:tcW w:w="2857" w:type="dxa"/>
            <w:gridSpan w:val="2"/>
            <w:tcBorders>
              <w:bottom w:val="single" w:sz="4" w:space="0" w:color="auto"/>
            </w:tcBorders>
            <w:shd w:val="clear" w:color="auto" w:fill="FFFFFF"/>
            <w:vAlign w:val="center"/>
          </w:tcPr>
          <w:p w14:paraId="25140777" w14:textId="5135E423" w:rsidR="00EC3D02" w:rsidRDefault="00EC3D02" w:rsidP="00CA1FBB">
            <w:pPr>
              <w:pStyle w:val="Header"/>
              <w:spacing w:before="120" w:after="120"/>
            </w:pPr>
            <w:r>
              <w:t>Summary of ROS Discussion</w:t>
            </w:r>
          </w:p>
        </w:tc>
        <w:tc>
          <w:tcPr>
            <w:tcW w:w="7583" w:type="dxa"/>
            <w:gridSpan w:val="2"/>
            <w:tcBorders>
              <w:bottom w:val="single" w:sz="4" w:space="0" w:color="auto"/>
            </w:tcBorders>
            <w:vAlign w:val="center"/>
          </w:tcPr>
          <w:p w14:paraId="0C6F3281" w14:textId="76F8593F" w:rsidR="00EC3D02" w:rsidRPr="00D60086" w:rsidRDefault="00EC3D02" w:rsidP="008A1062">
            <w:pPr>
              <w:spacing w:before="120" w:after="120"/>
              <w:rPr>
                <w:rFonts w:ascii="Arial" w:hAnsi="Arial" w:cs="Arial"/>
              </w:rPr>
            </w:pPr>
            <w:r>
              <w:rPr>
                <w:rFonts w:ascii="Arial" w:hAnsi="Arial" w:cs="Arial"/>
              </w:rPr>
              <w:t xml:space="preserve">On 7/10/25, </w:t>
            </w:r>
            <w:r w:rsidR="006C6B2B">
              <w:rPr>
                <w:rFonts w:ascii="Arial" w:hAnsi="Arial" w:cs="Arial"/>
              </w:rPr>
              <w:t>ROS reviewed PGRR127.  Participants remarked that PLWG has already begun PGRR127 discussions.</w:t>
            </w:r>
          </w:p>
        </w:tc>
      </w:tr>
    </w:tbl>
    <w:p w14:paraId="69C432FA" w14:textId="77777777"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C6B2B" w:rsidRPr="001D0AB6" w14:paraId="40C3DA9C" w14:textId="77777777" w:rsidTr="007F067F">
        <w:trPr>
          <w:trHeight w:val="432"/>
        </w:trPr>
        <w:tc>
          <w:tcPr>
            <w:tcW w:w="10440" w:type="dxa"/>
            <w:gridSpan w:val="2"/>
            <w:shd w:val="clear" w:color="auto" w:fill="FFFFFF"/>
            <w:vAlign w:val="center"/>
          </w:tcPr>
          <w:p w14:paraId="47451859" w14:textId="77777777" w:rsidR="006C6B2B" w:rsidRPr="001D0AB6" w:rsidRDefault="006C6B2B" w:rsidP="007F067F">
            <w:pPr>
              <w:ind w:hanging="2"/>
              <w:jc w:val="center"/>
              <w:rPr>
                <w:rFonts w:ascii="Arial" w:hAnsi="Arial"/>
                <w:b/>
              </w:rPr>
            </w:pPr>
            <w:r w:rsidRPr="001D0AB6">
              <w:rPr>
                <w:rFonts w:ascii="Arial" w:hAnsi="Arial"/>
                <w:b/>
              </w:rPr>
              <w:t>Opinions</w:t>
            </w:r>
          </w:p>
        </w:tc>
      </w:tr>
      <w:tr w:rsidR="006C6B2B" w:rsidRPr="001D0AB6" w14:paraId="3EB26FC2" w14:textId="77777777" w:rsidTr="007F067F">
        <w:trPr>
          <w:trHeight w:val="432"/>
        </w:trPr>
        <w:tc>
          <w:tcPr>
            <w:tcW w:w="2880" w:type="dxa"/>
            <w:shd w:val="clear" w:color="auto" w:fill="FFFFFF"/>
            <w:vAlign w:val="center"/>
          </w:tcPr>
          <w:p w14:paraId="34A66911" w14:textId="77777777" w:rsidR="006C6B2B" w:rsidRPr="001D0AB6" w:rsidRDefault="006C6B2B" w:rsidP="007F067F">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6F197535" w14:textId="77777777" w:rsidR="006C6B2B" w:rsidRPr="001D0AB6" w:rsidRDefault="006C6B2B" w:rsidP="007F067F">
            <w:pPr>
              <w:spacing w:before="120" w:after="120"/>
              <w:ind w:hanging="2"/>
              <w:rPr>
                <w:rFonts w:ascii="Arial" w:hAnsi="Arial"/>
              </w:rPr>
            </w:pPr>
            <w:r>
              <w:rPr>
                <w:rFonts w:ascii="Arial" w:hAnsi="Arial"/>
              </w:rPr>
              <w:t>Not applicable</w:t>
            </w:r>
          </w:p>
        </w:tc>
      </w:tr>
      <w:tr w:rsidR="006C6B2B" w:rsidRPr="001D0AB6" w14:paraId="430F027A" w14:textId="77777777" w:rsidTr="007F067F">
        <w:trPr>
          <w:trHeight w:val="432"/>
        </w:trPr>
        <w:tc>
          <w:tcPr>
            <w:tcW w:w="2880" w:type="dxa"/>
            <w:shd w:val="clear" w:color="auto" w:fill="FFFFFF"/>
            <w:vAlign w:val="center"/>
          </w:tcPr>
          <w:p w14:paraId="5E7648E8" w14:textId="77777777" w:rsidR="006C6B2B" w:rsidRPr="001D0AB6" w:rsidRDefault="006C6B2B" w:rsidP="007F067F">
            <w:pPr>
              <w:tabs>
                <w:tab w:val="center" w:pos="4320"/>
                <w:tab w:val="right" w:pos="8640"/>
              </w:tabs>
              <w:spacing w:before="120" w:after="120"/>
              <w:ind w:hanging="2"/>
              <w:rPr>
                <w:rFonts w:ascii="Arial" w:hAnsi="Arial"/>
                <w:b/>
                <w:bCs/>
              </w:rPr>
            </w:pPr>
            <w:r w:rsidRPr="001D0AB6">
              <w:rPr>
                <w:rFonts w:ascii="Arial" w:hAnsi="Arial"/>
                <w:b/>
                <w:bCs/>
              </w:rPr>
              <w:lastRenderedPageBreak/>
              <w:t>Independent Market Monitor Opinion</w:t>
            </w:r>
          </w:p>
        </w:tc>
        <w:tc>
          <w:tcPr>
            <w:tcW w:w="7560" w:type="dxa"/>
            <w:vAlign w:val="center"/>
          </w:tcPr>
          <w:p w14:paraId="7AD7C78A" w14:textId="77777777" w:rsidR="006C6B2B" w:rsidRPr="001D0AB6" w:rsidRDefault="006C6B2B" w:rsidP="007F067F">
            <w:pPr>
              <w:spacing w:before="120" w:after="120"/>
              <w:ind w:hanging="2"/>
              <w:rPr>
                <w:rFonts w:ascii="Arial" w:hAnsi="Arial"/>
                <w:b/>
                <w:bCs/>
              </w:rPr>
            </w:pPr>
            <w:r w:rsidRPr="001D0AB6">
              <w:rPr>
                <w:rFonts w:ascii="Arial" w:hAnsi="Arial"/>
              </w:rPr>
              <w:t>To be determined</w:t>
            </w:r>
          </w:p>
        </w:tc>
      </w:tr>
      <w:tr w:rsidR="006C6B2B" w:rsidRPr="001D0AB6" w14:paraId="62C9ECE8" w14:textId="77777777" w:rsidTr="007F067F">
        <w:trPr>
          <w:trHeight w:val="432"/>
        </w:trPr>
        <w:tc>
          <w:tcPr>
            <w:tcW w:w="2880" w:type="dxa"/>
            <w:shd w:val="clear" w:color="auto" w:fill="FFFFFF"/>
            <w:vAlign w:val="center"/>
          </w:tcPr>
          <w:p w14:paraId="31DEDA36" w14:textId="77777777" w:rsidR="006C6B2B" w:rsidRPr="001D0AB6" w:rsidRDefault="006C6B2B" w:rsidP="007F067F">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4D6625EE" w14:textId="77777777" w:rsidR="006C6B2B" w:rsidRPr="001D0AB6" w:rsidRDefault="006C6B2B" w:rsidP="007F067F">
            <w:pPr>
              <w:spacing w:before="120" w:after="120"/>
              <w:ind w:hanging="2"/>
              <w:rPr>
                <w:rFonts w:ascii="Arial" w:hAnsi="Arial"/>
                <w:b/>
                <w:bCs/>
              </w:rPr>
            </w:pPr>
            <w:r w:rsidRPr="001D0AB6">
              <w:rPr>
                <w:rFonts w:ascii="Arial" w:hAnsi="Arial"/>
              </w:rPr>
              <w:t>To be determined</w:t>
            </w:r>
          </w:p>
        </w:tc>
      </w:tr>
      <w:tr w:rsidR="006C6B2B" w:rsidRPr="001D0AB6" w14:paraId="64D71778" w14:textId="77777777" w:rsidTr="007F067F">
        <w:trPr>
          <w:trHeight w:val="432"/>
        </w:trPr>
        <w:tc>
          <w:tcPr>
            <w:tcW w:w="2880" w:type="dxa"/>
            <w:shd w:val="clear" w:color="auto" w:fill="FFFFFF"/>
            <w:vAlign w:val="center"/>
          </w:tcPr>
          <w:p w14:paraId="77926B20" w14:textId="77777777" w:rsidR="006C6B2B" w:rsidRPr="001D0AB6" w:rsidRDefault="006C6B2B" w:rsidP="007F067F">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4724AB94" w14:textId="77777777" w:rsidR="006C6B2B" w:rsidRPr="001D0AB6" w:rsidRDefault="006C6B2B" w:rsidP="007F067F">
            <w:pPr>
              <w:spacing w:before="120" w:after="120"/>
              <w:ind w:hanging="2"/>
              <w:rPr>
                <w:rFonts w:ascii="Arial" w:hAnsi="Arial"/>
                <w:b/>
                <w:bCs/>
              </w:rPr>
            </w:pPr>
            <w:r w:rsidRPr="001D0AB6">
              <w:rPr>
                <w:rFonts w:ascii="Arial" w:hAnsi="Arial"/>
              </w:rPr>
              <w:t>To be determined</w:t>
            </w:r>
          </w:p>
        </w:tc>
      </w:tr>
    </w:tbl>
    <w:p w14:paraId="31C301D9" w14:textId="77777777" w:rsidR="006C6B2B" w:rsidRPr="0030232A" w:rsidRDefault="006C6B2B"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7555BF21" w:rsidR="00342163" w:rsidRPr="00CA1FBB" w:rsidRDefault="00D61F38" w:rsidP="00CA1FBB">
            <w:pPr>
              <w:pStyle w:val="Header"/>
              <w:jc w:val="center"/>
              <w:rPr>
                <w:bCs w:val="0"/>
              </w:rPr>
            </w:pPr>
            <w:r>
              <w:t>Sponsor</w:t>
            </w:r>
          </w:p>
        </w:tc>
      </w:tr>
      <w:tr w:rsidR="00D61F38" w14:paraId="469623E4" w14:textId="77777777" w:rsidTr="00D61F38">
        <w:trPr>
          <w:cantSplit/>
          <w:trHeight w:val="432"/>
        </w:trPr>
        <w:tc>
          <w:tcPr>
            <w:tcW w:w="2993" w:type="dxa"/>
            <w:shd w:val="clear" w:color="auto" w:fill="FFFFFF"/>
            <w:vAlign w:val="center"/>
          </w:tcPr>
          <w:p w14:paraId="5453A048" w14:textId="696CBA85" w:rsidR="00342163" w:rsidRPr="001D4E65" w:rsidRDefault="00D61F38" w:rsidP="001D4E65">
            <w:pPr>
              <w:pStyle w:val="Header"/>
              <w:rPr>
                <w:bCs w:val="0"/>
              </w:rPr>
            </w:pPr>
            <w:r w:rsidRPr="00B93CA0">
              <w:rPr>
                <w:bCs w:val="0"/>
              </w:rPr>
              <w:t>Name</w:t>
            </w:r>
          </w:p>
        </w:tc>
        <w:tc>
          <w:tcPr>
            <w:tcW w:w="7447" w:type="dxa"/>
            <w:vAlign w:val="center"/>
          </w:tcPr>
          <w:p w14:paraId="2738BC22" w14:textId="24081C82" w:rsidR="00D61F38" w:rsidRDefault="00F60541" w:rsidP="009A7D32">
            <w:pPr>
              <w:pStyle w:val="NormalArial"/>
            </w:pPr>
            <w:r>
              <w:t>Ping Yan</w:t>
            </w:r>
          </w:p>
        </w:tc>
      </w:tr>
      <w:tr w:rsidR="00D61F38" w14:paraId="2073C363" w14:textId="77777777" w:rsidTr="00D61F38">
        <w:trPr>
          <w:cantSplit/>
          <w:trHeight w:val="432"/>
        </w:trPr>
        <w:tc>
          <w:tcPr>
            <w:tcW w:w="2993"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447" w:type="dxa"/>
            <w:vAlign w:val="center"/>
          </w:tcPr>
          <w:p w14:paraId="56B95EB9" w14:textId="6AC17A03" w:rsidR="00D61F38" w:rsidRDefault="00F60541" w:rsidP="009A7D32">
            <w:pPr>
              <w:pStyle w:val="NormalArial"/>
            </w:pPr>
            <w:hyperlink r:id="rId20" w:history="1">
              <w:r w:rsidRPr="00FE0390">
                <w:rPr>
                  <w:rStyle w:val="Hyperlink"/>
                </w:rPr>
                <w:t>Ping.Yan@ercot.com</w:t>
              </w:r>
            </w:hyperlink>
          </w:p>
        </w:tc>
      </w:tr>
      <w:tr w:rsidR="00D61F38" w14:paraId="3D0874D1" w14:textId="77777777" w:rsidTr="00D61F38">
        <w:trPr>
          <w:cantSplit/>
          <w:trHeight w:val="432"/>
        </w:trPr>
        <w:tc>
          <w:tcPr>
            <w:tcW w:w="2993"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447" w:type="dxa"/>
            <w:vAlign w:val="center"/>
          </w:tcPr>
          <w:p w14:paraId="7E37C834" w14:textId="3B0B9436" w:rsidR="00D61F38" w:rsidRDefault="00F60541" w:rsidP="009A7D32">
            <w:pPr>
              <w:pStyle w:val="NormalArial"/>
            </w:pPr>
            <w:r>
              <w:t>ERCOT</w:t>
            </w:r>
          </w:p>
        </w:tc>
      </w:tr>
      <w:tr w:rsidR="00D61F38"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447" w:type="dxa"/>
            <w:tcBorders>
              <w:bottom w:val="single" w:sz="4" w:space="0" w:color="auto"/>
            </w:tcBorders>
            <w:vAlign w:val="center"/>
          </w:tcPr>
          <w:p w14:paraId="3DB0E5F2" w14:textId="62DD308E" w:rsidR="00D61F38" w:rsidRDefault="00F60541" w:rsidP="009A7D32">
            <w:pPr>
              <w:pStyle w:val="NormalArial"/>
            </w:pPr>
            <w:r>
              <w:t>512-248-4153</w:t>
            </w:r>
          </w:p>
        </w:tc>
      </w:tr>
      <w:tr w:rsidR="00D61F38" w14:paraId="0A4B8EF5" w14:textId="77777777" w:rsidTr="00D61F38">
        <w:trPr>
          <w:cantSplit/>
          <w:trHeight w:val="432"/>
        </w:trPr>
        <w:tc>
          <w:tcPr>
            <w:tcW w:w="2993" w:type="dxa"/>
            <w:shd w:val="clear" w:color="auto" w:fill="FFFFFF"/>
            <w:vAlign w:val="center"/>
          </w:tcPr>
          <w:p w14:paraId="2894E730" w14:textId="77777777" w:rsidR="00D61F38" w:rsidRPr="00B93CA0" w:rsidRDefault="00D61F38" w:rsidP="009A7D32">
            <w:pPr>
              <w:pStyle w:val="Header"/>
              <w:rPr>
                <w:bCs w:val="0"/>
              </w:rPr>
            </w:pPr>
            <w:r>
              <w:rPr>
                <w:bCs w:val="0"/>
              </w:rPr>
              <w:t>Cell</w:t>
            </w:r>
            <w:r w:rsidRPr="00B93CA0">
              <w:rPr>
                <w:bCs w:val="0"/>
              </w:rPr>
              <w:t xml:space="preserve"> Number</w:t>
            </w:r>
          </w:p>
        </w:tc>
        <w:tc>
          <w:tcPr>
            <w:tcW w:w="7447" w:type="dxa"/>
            <w:vAlign w:val="center"/>
          </w:tcPr>
          <w:p w14:paraId="7375D3CF" w14:textId="77777777" w:rsidR="00D61F38" w:rsidRDefault="00D61F38" w:rsidP="009A7D32">
            <w:pPr>
              <w:pStyle w:val="NormalArial"/>
            </w:pPr>
          </w:p>
        </w:tc>
      </w:tr>
      <w:tr w:rsidR="00D61F38"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234D2575" w14:textId="33AB1C9A" w:rsidR="00D61F38" w:rsidRDefault="00F60541" w:rsidP="009A7D32">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A93981" w:rsidRPr="00D56D61" w14:paraId="6F1BC5A1" w14:textId="77777777" w:rsidTr="00D176CF">
        <w:trPr>
          <w:cantSplit/>
          <w:trHeight w:val="432"/>
        </w:trPr>
        <w:tc>
          <w:tcPr>
            <w:tcW w:w="2880" w:type="dxa"/>
            <w:vAlign w:val="center"/>
          </w:tcPr>
          <w:p w14:paraId="583E8F6C" w14:textId="77777777" w:rsidR="00A93981" w:rsidRPr="007C199B" w:rsidRDefault="00A93981" w:rsidP="00A93981">
            <w:pPr>
              <w:pStyle w:val="NormalArial"/>
              <w:rPr>
                <w:b/>
              </w:rPr>
            </w:pPr>
            <w:r w:rsidRPr="007C199B">
              <w:rPr>
                <w:b/>
              </w:rPr>
              <w:t>Name</w:t>
            </w:r>
          </w:p>
        </w:tc>
        <w:tc>
          <w:tcPr>
            <w:tcW w:w="7560" w:type="dxa"/>
            <w:vAlign w:val="center"/>
          </w:tcPr>
          <w:p w14:paraId="731105E3" w14:textId="392F86F3" w:rsidR="00A93981" w:rsidRPr="00D56D61" w:rsidRDefault="00A93981" w:rsidP="00A93981">
            <w:pPr>
              <w:pStyle w:val="NormalArial"/>
            </w:pPr>
            <w:r>
              <w:rPr>
                <w:rFonts w:cs="Arial"/>
              </w:rPr>
              <w:t>Jordan Troublefield</w:t>
            </w:r>
          </w:p>
        </w:tc>
      </w:tr>
      <w:tr w:rsidR="00A93981" w:rsidRPr="00D56D61" w14:paraId="0D153E50" w14:textId="77777777" w:rsidTr="00D176CF">
        <w:trPr>
          <w:cantSplit/>
          <w:trHeight w:val="432"/>
        </w:trPr>
        <w:tc>
          <w:tcPr>
            <w:tcW w:w="2880" w:type="dxa"/>
            <w:vAlign w:val="center"/>
          </w:tcPr>
          <w:p w14:paraId="1779AE8C" w14:textId="77777777" w:rsidR="00A93981" w:rsidRPr="007C199B" w:rsidRDefault="00A93981" w:rsidP="00A93981">
            <w:pPr>
              <w:pStyle w:val="NormalArial"/>
              <w:rPr>
                <w:b/>
              </w:rPr>
            </w:pPr>
            <w:r w:rsidRPr="007C199B">
              <w:rPr>
                <w:b/>
              </w:rPr>
              <w:t>E-Mail Address</w:t>
            </w:r>
          </w:p>
        </w:tc>
        <w:tc>
          <w:tcPr>
            <w:tcW w:w="7560" w:type="dxa"/>
            <w:vAlign w:val="center"/>
          </w:tcPr>
          <w:p w14:paraId="3229EA7B" w14:textId="4F954CA5" w:rsidR="00A93981" w:rsidRPr="00D56D61" w:rsidRDefault="00A93981" w:rsidP="00A93981">
            <w:pPr>
              <w:pStyle w:val="NormalArial"/>
            </w:pPr>
            <w:hyperlink r:id="rId21" w:history="1">
              <w:r w:rsidRPr="004777CA">
                <w:rPr>
                  <w:rStyle w:val="Hyperlink"/>
                </w:rPr>
                <w:t>Jordan.Troublefield@ercot.com</w:t>
              </w:r>
            </w:hyperlink>
            <w:r>
              <w:t xml:space="preserve"> </w:t>
            </w:r>
          </w:p>
        </w:tc>
      </w:tr>
      <w:tr w:rsidR="00A93981" w:rsidRPr="005370B5" w14:paraId="54AB4F2B" w14:textId="77777777" w:rsidTr="00D176CF">
        <w:trPr>
          <w:cantSplit/>
          <w:trHeight w:val="432"/>
        </w:trPr>
        <w:tc>
          <w:tcPr>
            <w:tcW w:w="2880" w:type="dxa"/>
            <w:vAlign w:val="center"/>
          </w:tcPr>
          <w:p w14:paraId="03043D70" w14:textId="77777777" w:rsidR="00A93981" w:rsidRPr="007C199B" w:rsidRDefault="00A93981" w:rsidP="00A93981">
            <w:pPr>
              <w:pStyle w:val="NormalArial"/>
              <w:rPr>
                <w:b/>
              </w:rPr>
            </w:pPr>
            <w:r w:rsidRPr="007C199B">
              <w:rPr>
                <w:b/>
              </w:rPr>
              <w:t>Phone Number</w:t>
            </w:r>
          </w:p>
        </w:tc>
        <w:tc>
          <w:tcPr>
            <w:tcW w:w="7560" w:type="dxa"/>
            <w:vAlign w:val="center"/>
          </w:tcPr>
          <w:p w14:paraId="54B591E8" w14:textId="37F890DA" w:rsidR="00A93981" w:rsidRDefault="00A93981" w:rsidP="00A93981">
            <w:pPr>
              <w:pStyle w:val="NormalArial"/>
            </w:pPr>
            <w:r>
              <w:rPr>
                <w:rFonts w:cs="Arial"/>
              </w:rPr>
              <w:t>512-248-6521</w:t>
            </w:r>
          </w:p>
        </w:tc>
      </w:tr>
    </w:tbl>
    <w:p w14:paraId="4B0905F4"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C6B2B" w:rsidRPr="001D0AB6" w14:paraId="4489672D" w14:textId="77777777" w:rsidTr="007F067F">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3E49DE0" w14:textId="77777777" w:rsidR="006C6B2B" w:rsidRPr="001D0AB6" w:rsidRDefault="006C6B2B" w:rsidP="007F067F">
            <w:pPr>
              <w:ind w:hanging="2"/>
              <w:jc w:val="center"/>
              <w:rPr>
                <w:rFonts w:ascii="Arial" w:hAnsi="Arial"/>
                <w:b/>
              </w:rPr>
            </w:pPr>
            <w:r w:rsidRPr="001D0AB6">
              <w:rPr>
                <w:rFonts w:ascii="Arial" w:hAnsi="Arial"/>
                <w:b/>
              </w:rPr>
              <w:t>Comments Received</w:t>
            </w:r>
          </w:p>
        </w:tc>
      </w:tr>
      <w:tr w:rsidR="006C6B2B" w:rsidRPr="001D0AB6" w14:paraId="2F1DF565" w14:textId="77777777" w:rsidTr="007F067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480A27" w14:textId="77777777" w:rsidR="006C6B2B" w:rsidRPr="001D0AB6" w:rsidRDefault="006C6B2B" w:rsidP="007F067F">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4BA6E14" w14:textId="77777777" w:rsidR="006C6B2B" w:rsidRPr="001D0AB6" w:rsidRDefault="006C6B2B" w:rsidP="007F067F">
            <w:pPr>
              <w:ind w:hanging="2"/>
              <w:rPr>
                <w:rFonts w:ascii="Arial" w:hAnsi="Arial"/>
                <w:b/>
              </w:rPr>
            </w:pPr>
            <w:r w:rsidRPr="001D0AB6">
              <w:rPr>
                <w:rFonts w:ascii="Arial" w:hAnsi="Arial"/>
                <w:b/>
              </w:rPr>
              <w:t>Comment Summary</w:t>
            </w:r>
          </w:p>
        </w:tc>
      </w:tr>
      <w:tr w:rsidR="006C6B2B" w:rsidRPr="001D0AB6" w14:paraId="74B14A85" w14:textId="77777777" w:rsidTr="007F067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5BEE8C" w14:textId="77777777" w:rsidR="006C6B2B" w:rsidRPr="001D0AB6" w:rsidRDefault="006C6B2B" w:rsidP="007F067F">
            <w:pPr>
              <w:tabs>
                <w:tab w:val="center" w:pos="4320"/>
                <w:tab w:val="right" w:pos="8640"/>
              </w:tabs>
              <w:rPr>
                <w:rFonts w:ascii="Arial" w:hAnsi="Arial"/>
              </w:rPr>
            </w:pPr>
            <w:r w:rsidRPr="001D0AB6">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0DB35F3" w14:textId="77777777" w:rsidR="006C6B2B" w:rsidRPr="001D0AB6" w:rsidRDefault="006C6B2B" w:rsidP="007F067F">
            <w:pPr>
              <w:spacing w:before="120" w:after="120"/>
              <w:rPr>
                <w:rFonts w:ascii="Arial" w:hAnsi="Arial"/>
              </w:rPr>
            </w:pPr>
          </w:p>
        </w:tc>
      </w:tr>
    </w:tbl>
    <w:p w14:paraId="52B4B30D" w14:textId="77777777" w:rsidR="006C6B2B" w:rsidRDefault="006C6B2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42205" w14:paraId="7AC92E60" w14:textId="77777777" w:rsidTr="001D1BF2">
        <w:trPr>
          <w:trHeight w:val="350"/>
        </w:trPr>
        <w:tc>
          <w:tcPr>
            <w:tcW w:w="10440" w:type="dxa"/>
            <w:tcBorders>
              <w:bottom w:val="single" w:sz="4" w:space="0" w:color="auto"/>
            </w:tcBorders>
            <w:shd w:val="clear" w:color="auto" w:fill="FFFFFF"/>
            <w:vAlign w:val="center"/>
          </w:tcPr>
          <w:p w14:paraId="687565A4" w14:textId="77777777" w:rsidR="00142205" w:rsidRDefault="00142205" w:rsidP="001D1BF2">
            <w:pPr>
              <w:pStyle w:val="Header"/>
              <w:jc w:val="center"/>
            </w:pPr>
            <w:r>
              <w:t>Market Rules Notes</w:t>
            </w:r>
          </w:p>
        </w:tc>
      </w:tr>
    </w:tbl>
    <w:p w14:paraId="166993A7" w14:textId="0C0C8474" w:rsidR="00D34DEE" w:rsidRDefault="00D34DEE" w:rsidP="00D34DEE">
      <w:pPr>
        <w:tabs>
          <w:tab w:val="num" w:pos="0"/>
        </w:tabs>
        <w:spacing w:before="120" w:after="120"/>
        <w:rPr>
          <w:rFonts w:ascii="Arial" w:hAnsi="Arial" w:cs="Arial"/>
        </w:rPr>
      </w:pPr>
      <w:r>
        <w:rPr>
          <w:rFonts w:ascii="Arial" w:hAnsi="Arial" w:cs="Arial"/>
        </w:rPr>
        <w:t>Please note the baseline Planning Guide language in the following sections(s) has been updated to reflect the incorporation of the following PGRR(s) into the Planning Guide:</w:t>
      </w:r>
    </w:p>
    <w:p w14:paraId="6B522C9B" w14:textId="158A8A30" w:rsidR="00D34DEE" w:rsidRDefault="00D34DEE" w:rsidP="00D34DEE">
      <w:pPr>
        <w:numPr>
          <w:ilvl w:val="0"/>
          <w:numId w:val="22"/>
        </w:numPr>
        <w:rPr>
          <w:rFonts w:ascii="Arial" w:hAnsi="Arial" w:cs="Arial"/>
        </w:rPr>
      </w:pPr>
      <w:r>
        <w:rPr>
          <w:rFonts w:ascii="Arial" w:hAnsi="Arial" w:cs="Arial"/>
        </w:rPr>
        <w:t xml:space="preserve">PGRR119, </w:t>
      </w:r>
      <w:r w:rsidRPr="00D34DEE">
        <w:rPr>
          <w:rFonts w:ascii="Arial" w:hAnsi="Arial" w:cs="Arial"/>
        </w:rPr>
        <w:t>Stability Constraint Modeling Assumptions in the Regional Transmission Plan</w:t>
      </w:r>
      <w:r>
        <w:rPr>
          <w:rFonts w:ascii="Arial" w:hAnsi="Arial" w:cs="Arial"/>
        </w:rPr>
        <w:t xml:space="preserve"> (incorporated 6/1/25)</w:t>
      </w:r>
    </w:p>
    <w:p w14:paraId="177581F4" w14:textId="70575913" w:rsidR="00816C40" w:rsidRPr="00D34DEE" w:rsidRDefault="00D34DEE" w:rsidP="00D34DEE">
      <w:pPr>
        <w:numPr>
          <w:ilvl w:val="1"/>
          <w:numId w:val="22"/>
        </w:numPr>
        <w:spacing w:after="120"/>
        <w:rPr>
          <w:rFonts w:ascii="Arial" w:hAnsi="Arial" w:cs="Arial"/>
        </w:rPr>
      </w:pPr>
      <w:r>
        <w:rPr>
          <w:rFonts w:ascii="Arial" w:hAnsi="Arial" w:cs="Arial"/>
        </w:rPr>
        <w:t>Section 3.1.4.1.1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6137B82E" w14:textId="77777777" w:rsidR="0066370F" w:rsidRPr="001313B4" w:rsidRDefault="0066370F" w:rsidP="00BC2D06">
      <w:pPr>
        <w:rPr>
          <w:rFonts w:ascii="Arial" w:hAnsi="Arial" w:cs="Arial"/>
          <w:b/>
          <w:i/>
          <w:color w:val="FF0000"/>
          <w:sz w:val="22"/>
          <w:szCs w:val="22"/>
        </w:rPr>
      </w:pPr>
    </w:p>
    <w:p w14:paraId="45467632" w14:textId="77777777" w:rsidR="00E2308A" w:rsidRPr="00F87E6E" w:rsidRDefault="00E2308A" w:rsidP="00E2308A">
      <w:pPr>
        <w:keepNext/>
        <w:tabs>
          <w:tab w:val="left" w:pos="900"/>
        </w:tabs>
        <w:spacing w:before="240" w:after="240"/>
        <w:outlineLvl w:val="2"/>
        <w:rPr>
          <w:b/>
          <w:i/>
          <w:szCs w:val="20"/>
        </w:rPr>
      </w:pPr>
      <w:bookmarkStart w:id="0" w:name="_Toc214856962"/>
      <w:bookmarkStart w:id="1" w:name="_Toc500423568"/>
      <w:bookmarkStart w:id="2" w:name="_Toc149300240"/>
      <w:bookmarkStart w:id="3" w:name="_Hlk189041004"/>
      <w:bookmarkStart w:id="4" w:name="_Toc149300245"/>
      <w:bookmarkStart w:id="5" w:name="_Toc90301230"/>
      <w:r w:rsidRPr="00F87E6E">
        <w:rPr>
          <w:b/>
          <w:i/>
          <w:szCs w:val="20"/>
        </w:rPr>
        <w:lastRenderedPageBreak/>
        <w:t>3.1.3</w:t>
      </w:r>
      <w:r w:rsidRPr="00F87E6E">
        <w:rPr>
          <w:b/>
          <w:i/>
          <w:szCs w:val="20"/>
        </w:rPr>
        <w:tab/>
        <w:t>Project Evaluation</w:t>
      </w:r>
      <w:bookmarkEnd w:id="0"/>
      <w:bookmarkEnd w:id="1"/>
      <w:bookmarkEnd w:id="2"/>
    </w:p>
    <w:p w14:paraId="3B3139D3" w14:textId="77777777" w:rsidR="00E2308A" w:rsidRPr="00AD6850" w:rsidRDefault="00E2308A" w:rsidP="00E2308A">
      <w:pPr>
        <w:spacing w:after="240"/>
        <w:ind w:left="720" w:hanging="720"/>
        <w:rPr>
          <w:iCs/>
        </w:rPr>
      </w:pPr>
      <w:r w:rsidRPr="00AD6850">
        <w:rPr>
          <w:iCs/>
        </w:rPr>
        <w:t>(1)</w:t>
      </w:r>
      <w:r w:rsidRPr="00AD6850">
        <w:rPr>
          <w:iCs/>
        </w:rPr>
        <w:tab/>
      </w:r>
      <w:r>
        <w:rPr>
          <w:iCs/>
        </w:rPr>
        <w:t>ERCOT and the RPG shall evaluate p</w:t>
      </w:r>
      <w:r w:rsidRPr="00AD6850">
        <w:rPr>
          <w:iCs/>
        </w:rPr>
        <w:t xml:space="preserve">roposed transmission projects using a variety of tools and techniques </w:t>
      </w:r>
      <w:r>
        <w:rPr>
          <w:iCs/>
        </w:rPr>
        <w:t xml:space="preserve">as needed </w:t>
      </w:r>
      <w:r w:rsidRPr="00AD6850">
        <w:rPr>
          <w:iCs/>
        </w:rPr>
        <w:t xml:space="preserve">to ensure that the system is able to meet applicable reliability criteria in a cost-effective manner.  For most proposed projects, several alternatives will be identified to meet the reliability criteria or other performance improvement objectives that the proposed project is designed to meet.  The project alternative with the expected lowest cost over the life of the project is generally recommended, subject to consideration of the expected long-term system needs in the area, </w:t>
      </w:r>
      <w:r>
        <w:rPr>
          <w:iCs/>
        </w:rPr>
        <w:t xml:space="preserve">including, as applicable, any evidence of Substantiated </w:t>
      </w:r>
      <w:r>
        <w:rPr>
          <w:szCs w:val="20"/>
        </w:rPr>
        <w:t>L</w:t>
      </w:r>
      <w:r>
        <w:rPr>
          <w:iCs/>
        </w:rPr>
        <w:t>oad,</w:t>
      </w:r>
      <w:r w:rsidRPr="00AD6850">
        <w:rPr>
          <w:iCs/>
        </w:rPr>
        <w:t xml:space="preserve"> and </w:t>
      </w:r>
      <w:r>
        <w:rPr>
          <w:iCs/>
        </w:rPr>
        <w:t xml:space="preserve">subject to </w:t>
      </w:r>
      <w:r w:rsidRPr="00AD6850">
        <w:rPr>
          <w:iCs/>
        </w:rPr>
        <w:t xml:space="preserve">consideration of the relative operational impacts of the alternatives.  </w:t>
      </w:r>
    </w:p>
    <w:p w14:paraId="6A842F70" w14:textId="77777777" w:rsidR="00E2308A" w:rsidRDefault="00E2308A" w:rsidP="00E2308A">
      <w:pPr>
        <w:spacing w:after="240"/>
        <w:ind w:left="720" w:hanging="720"/>
        <w:rPr>
          <w:iCs/>
        </w:rPr>
      </w:pPr>
      <w:r w:rsidRPr="00AD6850">
        <w:rPr>
          <w:iCs/>
        </w:rPr>
        <w:t>(2)</w:t>
      </w:r>
      <w:r w:rsidRPr="00AD6850">
        <w:rPr>
          <w:iCs/>
        </w:rPr>
        <w:tab/>
        <w:t xml:space="preserve">In some cases, one alternative may be to dispatch the system in such a way that all reliability requirements are met, even without the proposed </w:t>
      </w:r>
      <w:r>
        <w:rPr>
          <w:iCs/>
        </w:rPr>
        <w:t xml:space="preserve">transmission </w:t>
      </w:r>
      <w:r w:rsidRPr="00AD6850">
        <w:rPr>
          <w:iCs/>
        </w:rPr>
        <w:t>project or any transmission alternative, resulting in a less efficient dispatch than what would be required to meet the reliability requirements if the proposed project was in place.  Consideration of the merits of this alternative relative to the proposed transmission project is more complex.  To facilitate the discussion and consideration of these alternatives, ERCOT has adopted certain definitions and practices, described in paragraph (4) of Protocol Section 3.11.2, Planning Criteria, and Sections 3.1.3.1, Definitions of Reliability-Driven and Economic-Driven Projects, and 3.1.3.2, Reliability-Driven Project Evaluation below.</w:t>
      </w:r>
    </w:p>
    <w:p w14:paraId="6C1CC915" w14:textId="77777777" w:rsidR="00E2308A" w:rsidRDefault="00E2308A" w:rsidP="00E2308A">
      <w:pPr>
        <w:spacing w:after="240"/>
        <w:ind w:left="720" w:hanging="720"/>
      </w:pPr>
      <w:r>
        <w:rPr>
          <w:iCs/>
        </w:rPr>
        <w:t>(3)</w:t>
      </w:r>
      <w:r>
        <w:rPr>
          <w:iCs/>
        </w:rPr>
        <w:tab/>
        <w:t xml:space="preserve">In conducting an independent review of any project, </w:t>
      </w:r>
      <w:r>
        <w:t xml:space="preserve">ERCOT may, in its discretion, make adjustments to the planning case to ensure that the case reaches a solution.  When conducting an independent review of any project classified as Tier 1 pursuant to Protocol Section 3.11.4, Regional Planning Group Project Review Process, ERCOT must provide reasonable advance notice to the RPG of any proposed adjustments and an opportunity for stakeholder comment on them.  </w:t>
      </w:r>
    </w:p>
    <w:p w14:paraId="275B0BF6" w14:textId="77777777" w:rsidR="00E2308A" w:rsidRDefault="00E2308A" w:rsidP="00E2308A">
      <w:pPr>
        <w:spacing w:after="240"/>
        <w:ind w:left="720" w:hanging="720"/>
      </w:pPr>
      <w:r>
        <w:t>(4)</w:t>
      </w:r>
      <w:r>
        <w:tab/>
        <w:t xml:space="preserve">As part of its independent review of any project classified as Tier 1 pursuant to Protocol Section 3.11.4, ERCOT shall: </w:t>
      </w:r>
    </w:p>
    <w:p w14:paraId="6AE6B468" w14:textId="77777777" w:rsidR="00E2308A" w:rsidRDefault="00E2308A" w:rsidP="00E2308A">
      <w:pPr>
        <w:spacing w:after="240"/>
        <w:ind w:left="1440" w:hanging="720"/>
        <w:rPr>
          <w:szCs w:val="20"/>
        </w:rPr>
      </w:pPr>
      <w:r w:rsidRPr="0057763A">
        <w:rPr>
          <w:szCs w:val="20"/>
        </w:rPr>
        <w:t>(a)</w:t>
      </w:r>
      <w:r>
        <w:rPr>
          <w:szCs w:val="20"/>
        </w:rPr>
        <w:tab/>
      </w:r>
      <w:r w:rsidRPr="0057763A">
        <w:rPr>
          <w:szCs w:val="20"/>
        </w:rPr>
        <w:t>Perform a generation sensitivity analysis.  The generation sensitivity analysis will evaluate the effect that proposed Generation Resources in or near the study area will have on a recommended transmission project.  Generation Resources that have signed Standard Generation Interconnection Agreements (SGIAs) but were not included in the study cases because they did not meet all of the requirements for inclusion in the cases pursuant to Section 6.9, Addition of Proposed Generation to the Planning Models, will be included in the sensitivity analysis.  ERCOT shall not consider the results of the generation sensitivity analysis in determining project need during its independent review of the project;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3369" w:rsidRPr="00A93FFB" w14:paraId="6080115B" w14:textId="77777777" w:rsidTr="00F445A2">
        <w:tc>
          <w:tcPr>
            <w:tcW w:w="9445" w:type="dxa"/>
            <w:tcBorders>
              <w:top w:val="single" w:sz="4" w:space="0" w:color="auto"/>
              <w:left w:val="single" w:sz="4" w:space="0" w:color="auto"/>
              <w:bottom w:val="single" w:sz="4" w:space="0" w:color="auto"/>
              <w:right w:val="single" w:sz="4" w:space="0" w:color="auto"/>
            </w:tcBorders>
            <w:shd w:val="clear" w:color="auto" w:fill="D9D9D9"/>
          </w:tcPr>
          <w:p w14:paraId="47F7B669" w14:textId="77777777" w:rsidR="00283369" w:rsidRDefault="00283369" w:rsidP="00F445A2">
            <w:pPr>
              <w:spacing w:before="120" w:after="240"/>
              <w:rPr>
                <w:b/>
                <w:i/>
              </w:rPr>
            </w:pPr>
            <w:bookmarkStart w:id="6" w:name="_Hlk192594844"/>
            <w:r>
              <w:rPr>
                <w:b/>
                <w:i/>
              </w:rPr>
              <w:t>[PGRR118</w:t>
            </w:r>
            <w:r w:rsidRPr="004B0726">
              <w:rPr>
                <w:b/>
                <w:i/>
              </w:rPr>
              <w:t xml:space="preserve">: </w:t>
            </w:r>
            <w:r>
              <w:rPr>
                <w:b/>
                <w:i/>
              </w:rPr>
              <w:t xml:space="preserve"> Replace paragraph (a) above with the following upon system implementation of NPRR1246:</w:t>
            </w:r>
            <w:r w:rsidRPr="004B0726">
              <w:rPr>
                <w:b/>
                <w:i/>
              </w:rPr>
              <w:t>]</w:t>
            </w:r>
          </w:p>
          <w:p w14:paraId="051DBA48" w14:textId="77777777" w:rsidR="00283369" w:rsidRPr="00A93FFB" w:rsidRDefault="00283369" w:rsidP="00F445A2">
            <w:pPr>
              <w:spacing w:after="240"/>
              <w:ind w:left="1537" w:hanging="720"/>
              <w:rPr>
                <w:iCs/>
              </w:rPr>
            </w:pPr>
            <w:r w:rsidRPr="00AD6850">
              <w:rPr>
                <w:szCs w:val="20"/>
              </w:rPr>
              <w:t>(</w:t>
            </w:r>
            <w:r>
              <w:rPr>
                <w:szCs w:val="20"/>
              </w:rPr>
              <w:t>a</w:t>
            </w:r>
            <w:r w:rsidRPr="00AD6850">
              <w:rPr>
                <w:szCs w:val="20"/>
              </w:rPr>
              <w:t>)</w:t>
            </w:r>
            <w:r w:rsidRPr="00AD6850">
              <w:rPr>
                <w:szCs w:val="20"/>
              </w:rPr>
              <w:tab/>
            </w:r>
            <w:r w:rsidRPr="0057763A">
              <w:rPr>
                <w:szCs w:val="20"/>
              </w:rPr>
              <w:t xml:space="preserve">Perform a generation sensitivity analysis.  The generation sensitivity analysis will evaluate the effect that proposed Generation Resources </w:t>
            </w:r>
            <w:r>
              <w:rPr>
                <w:szCs w:val="20"/>
              </w:rPr>
              <w:t xml:space="preserve">and/or ESRs </w:t>
            </w:r>
            <w:r w:rsidRPr="0057763A">
              <w:rPr>
                <w:szCs w:val="20"/>
              </w:rPr>
              <w:t xml:space="preserve">in or </w:t>
            </w:r>
            <w:r w:rsidRPr="0057763A">
              <w:rPr>
                <w:szCs w:val="20"/>
              </w:rPr>
              <w:lastRenderedPageBreak/>
              <w:t xml:space="preserve">near the study area will have on a recommended transmission project.  Generation Resources </w:t>
            </w:r>
            <w:r>
              <w:rPr>
                <w:szCs w:val="20"/>
              </w:rPr>
              <w:t xml:space="preserve">and ESRs </w:t>
            </w:r>
            <w:proofErr w:type="gramStart"/>
            <w:r w:rsidRPr="0057763A">
              <w:rPr>
                <w:szCs w:val="20"/>
              </w:rPr>
              <w:t>that have signed</w:t>
            </w:r>
            <w:proofErr w:type="gramEnd"/>
            <w:r w:rsidRPr="0057763A">
              <w:rPr>
                <w:szCs w:val="20"/>
              </w:rPr>
              <w:t xml:space="preserve"> Standard Generation Interconnection Agreements (SGIAs) but were not included in the study cases because they did not meet all of the requirements for inclusion in the cases pursuant to Section 6.9, Addition of Proposed Generation to the Planning Models, will be included in the sensitivity analysis.  ERCOT shall not consider the results of the generation sensitivity analysis in determining project need during its independent review of the project; and</w:t>
            </w:r>
            <w:r w:rsidRPr="00AD6850">
              <w:rPr>
                <w:szCs w:val="20"/>
              </w:rPr>
              <w:t xml:space="preserve">  </w:t>
            </w:r>
          </w:p>
        </w:tc>
      </w:tr>
      <w:bookmarkEnd w:id="6"/>
    </w:tbl>
    <w:p w14:paraId="570FDA0E" w14:textId="77777777" w:rsidR="00283369" w:rsidRPr="0057763A" w:rsidRDefault="00283369" w:rsidP="00283369">
      <w:pPr>
        <w:ind w:left="1440" w:hanging="720"/>
        <w:rPr>
          <w:szCs w:val="20"/>
        </w:rPr>
      </w:pPr>
    </w:p>
    <w:p w14:paraId="2FA3E408" w14:textId="3118D4BD" w:rsidR="00E2308A" w:rsidRDefault="00E2308A" w:rsidP="00283369">
      <w:pPr>
        <w:spacing w:after="240"/>
        <w:ind w:left="1440" w:hanging="720"/>
        <w:rPr>
          <w:szCs w:val="20"/>
        </w:rPr>
      </w:pPr>
      <w:r w:rsidRPr="0057763A">
        <w:rPr>
          <w:szCs w:val="20"/>
        </w:rPr>
        <w:t>(b)</w:t>
      </w:r>
      <w:r>
        <w:rPr>
          <w:szCs w:val="20"/>
        </w:rPr>
        <w:tab/>
      </w:r>
      <w:del w:id="7" w:author="ERCOT" w:date="2025-03-28T14:37:00Z" w16du:dateUtc="2025-03-28T19:37:00Z">
        <w:r w:rsidRPr="0057763A" w:rsidDel="00B76D4A">
          <w:rPr>
            <w:szCs w:val="20"/>
          </w:rPr>
          <w:delText xml:space="preserve">Evaluate impacts related to the </w:delText>
        </w:r>
        <w:r w:rsidDel="00B76D4A">
          <w:rPr>
            <w:szCs w:val="20"/>
          </w:rPr>
          <w:delText>l</w:delText>
        </w:r>
        <w:r w:rsidRPr="0057763A" w:rsidDel="00B76D4A">
          <w:rPr>
            <w:szCs w:val="20"/>
          </w:rPr>
          <w:delText>oad scaling used in the study on any constraints resulting in project recommendations.  The results of this evaluation shall be included in the final recommendations in the independent review.</w:delText>
        </w:r>
      </w:del>
      <w:ins w:id="8" w:author="ERCOT" w:date="2025-03-28T14:37:00Z" w16du:dateUtc="2025-03-28T19:37:00Z">
        <w:r w:rsidR="00B76D4A">
          <w:rPr>
            <w:szCs w:val="20"/>
          </w:rPr>
          <w:t>Evaluate impacts related to large generators</w:t>
        </w:r>
        <w:r w:rsidR="00B76D4A" w:rsidRPr="0057763A">
          <w:rPr>
            <w:szCs w:val="20"/>
          </w:rPr>
          <w:t xml:space="preserve"> </w:t>
        </w:r>
        <w:r w:rsidR="00B76D4A">
          <w:rPr>
            <w:szCs w:val="20"/>
          </w:rPr>
          <w:t xml:space="preserve">in or near the study area </w:t>
        </w:r>
        <w:r w:rsidR="00B76D4A" w:rsidRPr="0057763A">
          <w:rPr>
            <w:szCs w:val="20"/>
          </w:rPr>
          <w:t xml:space="preserve">that </w:t>
        </w:r>
        <w:r w:rsidR="00B76D4A">
          <w:rPr>
            <w:szCs w:val="20"/>
          </w:rPr>
          <w:t>are</w:t>
        </w:r>
        <w:r w:rsidR="00B76D4A" w:rsidRPr="0057763A">
          <w:rPr>
            <w:szCs w:val="20"/>
          </w:rPr>
          <w:t xml:space="preserve"> included in the study cases </w:t>
        </w:r>
        <w:r w:rsidR="00B76D4A">
          <w:rPr>
            <w:szCs w:val="20"/>
          </w:rPr>
          <w:t>but are not in the interconnection queue by removing those generators from the analysis</w:t>
        </w:r>
        <w:r w:rsidR="00B76D4A" w:rsidRPr="0057763A">
          <w:rPr>
            <w:szCs w:val="20"/>
          </w:rPr>
          <w:t xml:space="preserve">. </w:t>
        </w:r>
      </w:ins>
      <w:ins w:id="9" w:author="ERCOT" w:date="2025-03-28T14:42:00Z" w16du:dateUtc="2025-03-28T19:42:00Z">
        <w:r w:rsidR="00337B59">
          <w:rPr>
            <w:szCs w:val="20"/>
          </w:rPr>
          <w:t xml:space="preserve"> </w:t>
        </w:r>
      </w:ins>
      <w:ins w:id="10" w:author="ERCOT" w:date="2025-03-28T14:37:00Z" w16du:dateUtc="2025-03-28T19:37:00Z">
        <w:r w:rsidR="00B76D4A" w:rsidRPr="0057763A">
          <w:rPr>
            <w:szCs w:val="20"/>
          </w:rPr>
          <w:t>The results of this evaluation shall be included in the final recommendations in the independent review</w:t>
        </w:r>
        <w:r w:rsidR="00B76D4A">
          <w:rPr>
            <w:szCs w:val="20"/>
          </w:rPr>
          <w:t>.</w:t>
        </w:r>
      </w:ins>
    </w:p>
    <w:p w14:paraId="686316DB" w14:textId="555162B5" w:rsidR="00E2308A" w:rsidRPr="00E2308A" w:rsidRDefault="00E2308A" w:rsidP="00E2308A">
      <w:pPr>
        <w:spacing w:after="240"/>
        <w:ind w:left="720" w:hanging="720"/>
        <w:rPr>
          <w:szCs w:val="20"/>
        </w:rPr>
      </w:pPr>
      <w:r>
        <w:rPr>
          <w:szCs w:val="20"/>
        </w:rPr>
        <w:t>(5)</w:t>
      </w:r>
      <w:r>
        <w:rPr>
          <w:szCs w:val="20"/>
        </w:rPr>
        <w:tab/>
        <w:t>ERCOT’s independent review shall incorporate and consider historical load and any Substantiated Load.</w:t>
      </w:r>
      <w:bookmarkEnd w:id="3"/>
    </w:p>
    <w:p w14:paraId="4A2F025C" w14:textId="02E6B965" w:rsidR="0061719C" w:rsidRDefault="0061719C" w:rsidP="0061719C">
      <w:pPr>
        <w:keepNext/>
        <w:tabs>
          <w:tab w:val="left" w:pos="1080"/>
        </w:tabs>
        <w:spacing w:before="240" w:after="240"/>
        <w:ind w:left="1080" w:hanging="1080"/>
        <w:outlineLvl w:val="3"/>
        <w:rPr>
          <w:b/>
          <w:bCs/>
          <w:szCs w:val="20"/>
        </w:rPr>
      </w:pPr>
      <w:r>
        <w:rPr>
          <w:b/>
          <w:bCs/>
          <w:szCs w:val="20"/>
        </w:rPr>
        <w:t>3.1.4.1.1</w:t>
      </w:r>
      <w:r>
        <w:rPr>
          <w:b/>
          <w:bCs/>
          <w:szCs w:val="20"/>
        </w:rPr>
        <w:tab/>
        <w:t>Regional Transmission Plan Cases</w:t>
      </w:r>
      <w:bookmarkEnd w:id="4"/>
    </w:p>
    <w:p w14:paraId="087A5FBD" w14:textId="77777777" w:rsidR="0061719C" w:rsidRDefault="0061719C" w:rsidP="0061719C">
      <w:pPr>
        <w:ind w:left="720" w:hanging="720"/>
        <w:rPr>
          <w:iCs/>
        </w:rPr>
      </w:pPr>
      <w:r>
        <w:rPr>
          <w:iCs/>
        </w:rPr>
        <w:t>(1)</w:t>
      </w:r>
      <w:r>
        <w:rPr>
          <w:iCs/>
        </w:rPr>
        <w:tab/>
        <w:t>The starting base cases for the Regional Transmission Plan development are created by removing all Tier 1, 2, and 3 projects that have not received RPG acceptance or, if applicable, ERCOT endorsement from the most recent SSWG base cases.</w:t>
      </w:r>
    </w:p>
    <w:p w14:paraId="59B780BE" w14:textId="77777777" w:rsidR="0061719C" w:rsidRDefault="0061719C" w:rsidP="0061719C">
      <w:pPr>
        <w:ind w:left="720" w:hanging="720"/>
        <w:rPr>
          <w:iCs/>
        </w:rPr>
      </w:pPr>
    </w:p>
    <w:p w14:paraId="6FD2E3DE" w14:textId="77777777" w:rsidR="0061719C" w:rsidRDefault="0061719C" w:rsidP="0061719C">
      <w:pPr>
        <w:ind w:left="720" w:hanging="720"/>
        <w:rPr>
          <w:iCs/>
        </w:rPr>
      </w:pPr>
      <w:r w:rsidRPr="00BF7A90">
        <w:t>(</w:t>
      </w:r>
      <w:r>
        <w:t>2</w:t>
      </w:r>
      <w:r w:rsidRPr="00BF7A90">
        <w:t>)</w:t>
      </w:r>
      <w:r w:rsidRPr="00BF7A90">
        <w:tab/>
      </w:r>
      <w:r w:rsidRPr="00F93297">
        <w:rPr>
          <w:iCs/>
        </w:rPr>
        <w:t xml:space="preserve">ERCOT shall set all non-seasonal </w:t>
      </w:r>
      <w:r>
        <w:rPr>
          <w:iCs/>
        </w:rPr>
        <w:t>M</w:t>
      </w:r>
      <w:r w:rsidRPr="00F93297">
        <w:rPr>
          <w:iCs/>
        </w:rPr>
        <w:t xml:space="preserve">othballed </w:t>
      </w:r>
      <w:r>
        <w:rPr>
          <w:iCs/>
        </w:rPr>
        <w:t>G</w:t>
      </w:r>
      <w:r w:rsidRPr="00F93297">
        <w:rPr>
          <w:iCs/>
        </w:rPr>
        <w:t>eneration</w:t>
      </w:r>
      <w:r>
        <w:rPr>
          <w:iCs/>
        </w:rPr>
        <w:t xml:space="preserve"> Resources</w:t>
      </w:r>
      <w:r w:rsidRPr="00F93297">
        <w:rPr>
          <w:iCs/>
        </w:rPr>
        <w:t xml:space="preserve"> to out of service</w:t>
      </w:r>
      <w:r>
        <w:rPr>
          <w:iCs/>
        </w:rPr>
        <w:t xml:space="preserve"> in the Regional Transmission Plan reliability base cases</w:t>
      </w:r>
      <w:r w:rsidRPr="00F93297">
        <w:rPr>
          <w:iCs/>
        </w:rPr>
        <w:t xml:space="preserve">. </w:t>
      </w:r>
      <w:r>
        <w:rPr>
          <w:iCs/>
        </w:rPr>
        <w:t xml:space="preserve"> </w:t>
      </w:r>
      <w:r w:rsidRPr="00F93297">
        <w:rPr>
          <w:iCs/>
        </w:rPr>
        <w:t xml:space="preserve">ERCOT shall add </w:t>
      </w:r>
      <w:r>
        <w:rPr>
          <w:iCs/>
        </w:rPr>
        <w:t>proposed G</w:t>
      </w:r>
      <w:r w:rsidRPr="00F93297">
        <w:rPr>
          <w:iCs/>
        </w:rPr>
        <w:t xml:space="preserve">eneration </w:t>
      </w:r>
      <w:r>
        <w:rPr>
          <w:iCs/>
        </w:rPr>
        <w:t xml:space="preserve">Resources </w:t>
      </w:r>
      <w:r w:rsidRPr="00F93297">
        <w:rPr>
          <w:iCs/>
        </w:rPr>
        <w:t>that ha</w:t>
      </w:r>
      <w:r>
        <w:rPr>
          <w:iCs/>
        </w:rPr>
        <w:t>ve</w:t>
      </w:r>
      <w:r w:rsidRPr="00F93297">
        <w:rPr>
          <w:iCs/>
        </w:rPr>
        <w:t xml:space="preserve"> met the criteria for inclusion </w:t>
      </w:r>
      <w:r>
        <w:rPr>
          <w:iCs/>
        </w:rPr>
        <w:t>in</w:t>
      </w:r>
      <w:r w:rsidRPr="00F93297">
        <w:rPr>
          <w:iCs/>
        </w:rPr>
        <w:t xml:space="preserve"> Section 6.9, Addition of Proposed Generation </w:t>
      </w:r>
      <w:r w:rsidRPr="0057763A">
        <w:rPr>
          <w:szCs w:val="20"/>
        </w:rPr>
        <w:t>to the Planning Models</w:t>
      </w:r>
      <w:r>
        <w:rPr>
          <w:szCs w:val="20"/>
        </w:rPr>
        <w:t>,</w:t>
      </w:r>
      <w:r w:rsidRPr="00F93297">
        <w:rPr>
          <w:iCs/>
        </w:rPr>
        <w:t xml:space="preserve"> to the </w:t>
      </w:r>
      <w:r>
        <w:rPr>
          <w:iCs/>
        </w:rPr>
        <w:t>Regional Transmission Plan base cases</w:t>
      </w:r>
      <w:r w:rsidRPr="00F93297">
        <w:rPr>
          <w:iCs/>
        </w:rPr>
        <w:t>.</w:t>
      </w:r>
    </w:p>
    <w:p w14:paraId="308223E7" w14:textId="77777777" w:rsidR="00283369" w:rsidRDefault="00283369" w:rsidP="0061719C">
      <w:pPr>
        <w:ind w:left="72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3369" w:rsidRPr="00A93FFB" w14:paraId="7160C501" w14:textId="77777777" w:rsidTr="00F445A2">
        <w:tc>
          <w:tcPr>
            <w:tcW w:w="9445" w:type="dxa"/>
            <w:tcBorders>
              <w:top w:val="single" w:sz="4" w:space="0" w:color="auto"/>
              <w:left w:val="single" w:sz="4" w:space="0" w:color="auto"/>
              <w:bottom w:val="single" w:sz="4" w:space="0" w:color="auto"/>
              <w:right w:val="single" w:sz="4" w:space="0" w:color="auto"/>
            </w:tcBorders>
            <w:shd w:val="clear" w:color="auto" w:fill="D9D9D9"/>
          </w:tcPr>
          <w:p w14:paraId="09EB4A6C" w14:textId="77777777" w:rsidR="00283369" w:rsidRDefault="00283369" w:rsidP="00F445A2">
            <w:pPr>
              <w:spacing w:before="120" w:after="240"/>
              <w:rPr>
                <w:b/>
                <w:i/>
              </w:rPr>
            </w:pPr>
            <w:r>
              <w:rPr>
                <w:b/>
                <w:i/>
              </w:rPr>
              <w:t>[PGRR118</w:t>
            </w:r>
            <w:r w:rsidRPr="004B0726">
              <w:rPr>
                <w:b/>
                <w:i/>
              </w:rPr>
              <w:t xml:space="preserve">: </w:t>
            </w:r>
            <w:r>
              <w:rPr>
                <w:b/>
                <w:i/>
              </w:rPr>
              <w:t xml:space="preserve"> Replace paragraph (2) above with the following upon system implementation of NPRR1246:</w:t>
            </w:r>
            <w:r w:rsidRPr="004B0726">
              <w:rPr>
                <w:b/>
                <w:i/>
              </w:rPr>
              <w:t>]</w:t>
            </w:r>
          </w:p>
          <w:p w14:paraId="2292B61A" w14:textId="77777777" w:rsidR="00283369" w:rsidRPr="00A93FFB" w:rsidRDefault="00283369" w:rsidP="00F445A2">
            <w:pPr>
              <w:spacing w:after="240"/>
              <w:ind w:left="817" w:hanging="720"/>
              <w:rPr>
                <w:iCs/>
              </w:rPr>
            </w:pPr>
            <w:r w:rsidRPr="00AD6850">
              <w:rPr>
                <w:szCs w:val="20"/>
              </w:rPr>
              <w:t>(</w:t>
            </w:r>
            <w:r>
              <w:rPr>
                <w:szCs w:val="20"/>
              </w:rPr>
              <w:t>2</w:t>
            </w:r>
            <w:r w:rsidRPr="00AD6850">
              <w:rPr>
                <w:szCs w:val="20"/>
              </w:rPr>
              <w:t>)</w:t>
            </w:r>
            <w:r w:rsidRPr="00AD6850">
              <w:rPr>
                <w:szCs w:val="20"/>
              </w:rPr>
              <w:tab/>
            </w:r>
            <w:r w:rsidRPr="00F93297">
              <w:rPr>
                <w:iCs/>
              </w:rPr>
              <w:t xml:space="preserve">ERCOT shall set all non-seasonal </w:t>
            </w:r>
            <w:r>
              <w:rPr>
                <w:iCs/>
              </w:rPr>
              <w:t>M</w:t>
            </w:r>
            <w:r w:rsidRPr="00F93297">
              <w:rPr>
                <w:iCs/>
              </w:rPr>
              <w:t xml:space="preserve">othballed </w:t>
            </w:r>
            <w:r>
              <w:rPr>
                <w:iCs/>
              </w:rPr>
              <w:t>G</w:t>
            </w:r>
            <w:r w:rsidRPr="00F93297">
              <w:rPr>
                <w:iCs/>
              </w:rPr>
              <w:t>eneration</w:t>
            </w:r>
            <w:r>
              <w:rPr>
                <w:iCs/>
              </w:rPr>
              <w:t xml:space="preserve"> Resources</w:t>
            </w:r>
            <w:r w:rsidRPr="00F93297">
              <w:rPr>
                <w:iCs/>
              </w:rPr>
              <w:t xml:space="preserve"> </w:t>
            </w:r>
            <w:r>
              <w:rPr>
                <w:iCs/>
              </w:rPr>
              <w:t xml:space="preserve">and Mothballed ESRs </w:t>
            </w:r>
            <w:r w:rsidRPr="00F93297">
              <w:rPr>
                <w:iCs/>
              </w:rPr>
              <w:t>to out of service</w:t>
            </w:r>
            <w:r>
              <w:rPr>
                <w:iCs/>
              </w:rPr>
              <w:t xml:space="preserve"> in the Regional Transmission Plan reliability base cases</w:t>
            </w:r>
            <w:r w:rsidRPr="00F93297">
              <w:rPr>
                <w:iCs/>
              </w:rPr>
              <w:t xml:space="preserve">. </w:t>
            </w:r>
            <w:r>
              <w:rPr>
                <w:iCs/>
              </w:rPr>
              <w:t xml:space="preserve"> </w:t>
            </w:r>
            <w:r w:rsidRPr="00F93297">
              <w:rPr>
                <w:iCs/>
              </w:rPr>
              <w:t xml:space="preserve">ERCOT shall add </w:t>
            </w:r>
            <w:r>
              <w:rPr>
                <w:iCs/>
              </w:rPr>
              <w:t>proposed G</w:t>
            </w:r>
            <w:r w:rsidRPr="00F93297">
              <w:rPr>
                <w:iCs/>
              </w:rPr>
              <w:t xml:space="preserve">eneration </w:t>
            </w:r>
            <w:r>
              <w:rPr>
                <w:iCs/>
              </w:rPr>
              <w:t xml:space="preserve">Resources and ESRs </w:t>
            </w:r>
            <w:r w:rsidRPr="00F93297">
              <w:rPr>
                <w:iCs/>
              </w:rPr>
              <w:t>that ha</w:t>
            </w:r>
            <w:r>
              <w:rPr>
                <w:iCs/>
              </w:rPr>
              <w:t>ve</w:t>
            </w:r>
            <w:r w:rsidRPr="00F93297">
              <w:rPr>
                <w:iCs/>
              </w:rPr>
              <w:t xml:space="preserve"> met the criteria for inclusion </w:t>
            </w:r>
            <w:r>
              <w:rPr>
                <w:iCs/>
              </w:rPr>
              <w:t>in</w:t>
            </w:r>
            <w:r w:rsidRPr="00F93297">
              <w:rPr>
                <w:iCs/>
              </w:rPr>
              <w:t xml:space="preserve"> Section 6.9, Addition of Proposed Generation </w:t>
            </w:r>
            <w:r w:rsidRPr="0057763A">
              <w:rPr>
                <w:szCs w:val="20"/>
              </w:rPr>
              <w:t>to the Planning Models</w:t>
            </w:r>
            <w:r>
              <w:rPr>
                <w:szCs w:val="20"/>
              </w:rPr>
              <w:t>,</w:t>
            </w:r>
            <w:r w:rsidRPr="00F93297">
              <w:rPr>
                <w:iCs/>
              </w:rPr>
              <w:t xml:space="preserve"> to the </w:t>
            </w:r>
            <w:r>
              <w:rPr>
                <w:iCs/>
              </w:rPr>
              <w:t>Regional Transmission Plan base cases</w:t>
            </w:r>
            <w:r w:rsidRPr="00F93297">
              <w:rPr>
                <w:iCs/>
              </w:rPr>
              <w:t>.</w:t>
            </w:r>
            <w:r w:rsidRPr="00AD6850">
              <w:rPr>
                <w:szCs w:val="20"/>
              </w:rPr>
              <w:t xml:space="preserve"> </w:t>
            </w:r>
          </w:p>
        </w:tc>
      </w:tr>
    </w:tbl>
    <w:p w14:paraId="087CBC9B" w14:textId="77777777" w:rsidR="0061719C" w:rsidRDefault="0061719C" w:rsidP="00283369">
      <w:pPr>
        <w:rPr>
          <w:iCs/>
        </w:rPr>
      </w:pPr>
    </w:p>
    <w:p w14:paraId="345C2AA6" w14:textId="77777777" w:rsidR="0061719C" w:rsidRDefault="0061719C" w:rsidP="0061719C">
      <w:pPr>
        <w:spacing w:after="240"/>
        <w:ind w:left="720" w:hanging="720"/>
      </w:pPr>
      <w:r>
        <w:t>(3)</w:t>
      </w:r>
      <w:r>
        <w:tab/>
        <w:t xml:space="preserve">ERCOT shall update the Regional Transmission Plan reliability and economic base cases </w:t>
      </w:r>
      <w:r w:rsidRPr="00D64868">
        <w:t xml:space="preserve">to reflect </w:t>
      </w:r>
      <w:r>
        <w:t xml:space="preserve">any updates to </w:t>
      </w:r>
      <w:r w:rsidRPr="00D64868">
        <w:t>the amount of Switchable Generation Resource</w:t>
      </w:r>
      <w:r>
        <w:t xml:space="preserve"> (SWGR) capacity </w:t>
      </w:r>
      <w:r w:rsidRPr="00D64868">
        <w:t xml:space="preserve">available to </w:t>
      </w:r>
      <w:r>
        <w:t xml:space="preserve">the </w:t>
      </w:r>
      <w:r w:rsidRPr="00D64868">
        <w:t>ERCOT</w:t>
      </w:r>
      <w:r>
        <w:t xml:space="preserve"> Region</w:t>
      </w:r>
      <w:r w:rsidRPr="00D64868">
        <w:t xml:space="preserve">. </w:t>
      </w:r>
    </w:p>
    <w:p w14:paraId="4EDCFFD1" w14:textId="77777777" w:rsidR="0061719C" w:rsidRDefault="0061719C" w:rsidP="0061719C">
      <w:pPr>
        <w:spacing w:after="240"/>
        <w:ind w:left="720" w:hanging="720"/>
      </w:pPr>
      <w:r>
        <w:lastRenderedPageBreak/>
        <w:t>(4)</w:t>
      </w:r>
      <w:r>
        <w:tab/>
        <w:t>ERCOT may, in its discretion, set a Generation Resource to out of service in the Regional Transmission Plan base cases prior to receiving a Notification of Suspension of Operations (NSO) if the Resource Entity notifies ERCOT of its intent to retire/mothball the Generation Resource and/or makes a public statement of its intent to retire/mothball the Generation Resource.  ERCOT must provide reasonable advance notice to the RPG of any proposed Generation Resource retirements/mothballs and allow an opportunity for stakeholder comments.</w:t>
      </w:r>
    </w:p>
    <w:p w14:paraId="0F4EC2C8" w14:textId="77777777" w:rsidR="0061719C" w:rsidRDefault="0061719C" w:rsidP="0061719C">
      <w:pPr>
        <w:spacing w:after="240"/>
        <w:ind w:left="1440" w:hanging="720"/>
      </w:pPr>
      <w:r>
        <w:t>(a)</w:t>
      </w:r>
      <w:r>
        <w:tab/>
        <w:t>ERCOT will post and maintain the current list of Generation Resources that will be set to out of service pursuant to paragraph (4) above on the ERCOT website.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3369" w:rsidRPr="00A93FFB" w14:paraId="6626BAE1" w14:textId="77777777" w:rsidTr="00F445A2">
        <w:tc>
          <w:tcPr>
            <w:tcW w:w="9445" w:type="dxa"/>
            <w:tcBorders>
              <w:top w:val="single" w:sz="4" w:space="0" w:color="auto"/>
              <w:left w:val="single" w:sz="4" w:space="0" w:color="auto"/>
              <w:bottom w:val="single" w:sz="4" w:space="0" w:color="auto"/>
              <w:right w:val="single" w:sz="4" w:space="0" w:color="auto"/>
            </w:tcBorders>
            <w:shd w:val="clear" w:color="auto" w:fill="D9D9D9"/>
          </w:tcPr>
          <w:p w14:paraId="3A64B049" w14:textId="77777777" w:rsidR="00283369" w:rsidRDefault="00283369" w:rsidP="00F445A2">
            <w:pPr>
              <w:spacing w:before="120" w:after="240"/>
              <w:rPr>
                <w:b/>
                <w:i/>
              </w:rPr>
            </w:pPr>
            <w:r>
              <w:rPr>
                <w:b/>
                <w:i/>
              </w:rPr>
              <w:t>[PGRR118</w:t>
            </w:r>
            <w:r w:rsidRPr="004B0726">
              <w:rPr>
                <w:b/>
                <w:i/>
              </w:rPr>
              <w:t xml:space="preserve">: </w:t>
            </w:r>
            <w:r>
              <w:rPr>
                <w:b/>
                <w:i/>
              </w:rPr>
              <w:t xml:space="preserve"> Replace paragraph (4) above with the following upon system implementation of NPRR1246:</w:t>
            </w:r>
            <w:r w:rsidRPr="004B0726">
              <w:rPr>
                <w:b/>
                <w:i/>
              </w:rPr>
              <w:t>]</w:t>
            </w:r>
          </w:p>
          <w:p w14:paraId="43CBA754" w14:textId="77777777" w:rsidR="00283369" w:rsidRDefault="00283369" w:rsidP="00F445A2">
            <w:pPr>
              <w:spacing w:after="240"/>
              <w:ind w:left="720" w:hanging="720"/>
            </w:pPr>
            <w:r>
              <w:t>(4)</w:t>
            </w:r>
            <w:r>
              <w:tab/>
              <w:t>ERCOT may, in its discretion, set a Generation Resource or ESR to out of service in the Regional Transmission Plan base cases prior to receiving a Notification of Suspension of Operations (NSO) if the Resource Entity notifies ERCOT of its intent to retire/mothball the Resource and/or makes a public statement of its intent to retire/mothball the Resource.  ERCOT must provide reasonable advance notice to the RPG of any proposed Resource retirements/mothballs and allow an opportunity for stakeholder comments.</w:t>
            </w:r>
          </w:p>
          <w:p w14:paraId="76DF0DF1" w14:textId="77777777" w:rsidR="00283369" w:rsidRPr="00A93FFB" w:rsidRDefault="00283369" w:rsidP="00F445A2">
            <w:pPr>
              <w:spacing w:after="240"/>
              <w:ind w:left="1440" w:hanging="720"/>
              <w:rPr>
                <w:iCs/>
              </w:rPr>
            </w:pPr>
            <w:r>
              <w:t>(a)</w:t>
            </w:r>
            <w:r>
              <w:tab/>
              <w:t>ERCOT will post and maintain the current list of Generation Resources and ESRs that will be set to out of service pursuant to paragraph (4) above on the ERCOT website.</w:t>
            </w:r>
            <w:r w:rsidRPr="00AD6850">
              <w:rPr>
                <w:szCs w:val="20"/>
              </w:rPr>
              <w:t xml:space="preserve"> </w:t>
            </w:r>
          </w:p>
        </w:tc>
      </w:tr>
    </w:tbl>
    <w:p w14:paraId="77A5FEF1" w14:textId="77777777" w:rsidR="00283369" w:rsidRDefault="00283369" w:rsidP="00283369"/>
    <w:p w14:paraId="5B931B91" w14:textId="77777777" w:rsidR="0061719C" w:rsidRDefault="0061719C" w:rsidP="0061719C">
      <w:pPr>
        <w:spacing w:after="240"/>
        <w:ind w:left="720" w:hanging="720"/>
      </w:pPr>
      <w:r>
        <w:t>(5)</w:t>
      </w:r>
      <w:r>
        <w:tab/>
        <w:t xml:space="preserve">In its Regional Transmission Plan studies, </w:t>
      </w:r>
      <w:r w:rsidRPr="00882EAA">
        <w:t xml:space="preserve">ERCOT shall </w:t>
      </w:r>
      <w:r>
        <w:t>first consider transmission needs without Remedial Action Scheme (RAS) actions.  After evaluating these needs, ERCOT may model a RAS in the Regional Transmission Plan cases only if ERCOT’s initial studies did not identify a transmission project to exit the RAS or if a transmission project to exit the RAS is not expected to be in service by the season and year the case represents.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719C" w14:paraId="4AD55DAC" w14:textId="77777777" w:rsidTr="009E5739">
        <w:tc>
          <w:tcPr>
            <w:tcW w:w="9445" w:type="dxa"/>
            <w:tcBorders>
              <w:top w:val="single" w:sz="4" w:space="0" w:color="auto"/>
              <w:left w:val="single" w:sz="4" w:space="0" w:color="auto"/>
              <w:bottom w:val="single" w:sz="4" w:space="0" w:color="auto"/>
              <w:right w:val="single" w:sz="4" w:space="0" w:color="auto"/>
            </w:tcBorders>
            <w:shd w:val="clear" w:color="auto" w:fill="D9D9D9"/>
          </w:tcPr>
          <w:p w14:paraId="35956A42" w14:textId="77777777" w:rsidR="0061719C" w:rsidRDefault="0061719C" w:rsidP="009E5739">
            <w:pPr>
              <w:spacing w:before="120" w:after="240"/>
              <w:rPr>
                <w:b/>
                <w:i/>
              </w:rPr>
            </w:pPr>
            <w:r>
              <w:rPr>
                <w:b/>
                <w:i/>
              </w:rPr>
              <w:t>[PGRR113</w:t>
            </w:r>
            <w:r w:rsidRPr="004B0726">
              <w:rPr>
                <w:b/>
                <w:i/>
              </w:rPr>
              <w:t xml:space="preserve">: </w:t>
            </w:r>
            <w:r>
              <w:rPr>
                <w:b/>
                <w:i/>
              </w:rPr>
              <w:t xml:space="preserve"> Replace paragraph (5) above with the following upon system implementation of NPRR1198:</w:t>
            </w:r>
            <w:r w:rsidRPr="004B0726">
              <w:rPr>
                <w:b/>
                <w:i/>
              </w:rPr>
              <w:t>]</w:t>
            </w:r>
          </w:p>
          <w:p w14:paraId="401A44FC" w14:textId="77777777" w:rsidR="0061719C" w:rsidRPr="00044773" w:rsidRDefault="0061719C" w:rsidP="009E5739">
            <w:pPr>
              <w:spacing w:after="240"/>
              <w:ind w:left="720" w:hanging="720"/>
              <w:rPr>
                <w:b/>
                <w:i/>
              </w:rPr>
            </w:pPr>
            <w:r>
              <w:t>(5)</w:t>
            </w:r>
            <w:r>
              <w:tab/>
              <w:t xml:space="preserve">In its Regional Transmission Plan studies, </w:t>
            </w:r>
            <w:r w:rsidRPr="00882EAA">
              <w:t xml:space="preserve">ERCOT shall </w:t>
            </w:r>
            <w:r>
              <w:t>first consider transmission needs without Remedial Action Scheme (RAS) or Constraint Management Plan (CMP) actions.  After evaluating these needs, ERCOT may model a RAS or CMP in the Regional Transmission Plan cases only if ERCOT’s initial studies did not identify a transmission project to exit the RAS or CMP, or if a transmission project to exit the RAS or CMP is not expected to be in service by the season and year the case represents.</w:t>
            </w:r>
          </w:p>
        </w:tc>
      </w:tr>
    </w:tbl>
    <w:p w14:paraId="3D4BDB6A" w14:textId="5CA5AE9E" w:rsidR="00FB654D" w:rsidRDefault="0061719C" w:rsidP="00816C40">
      <w:pPr>
        <w:spacing w:before="240" w:after="240"/>
        <w:ind w:left="720" w:hanging="720"/>
      </w:pPr>
      <w:r>
        <w:t>(6)</w:t>
      </w:r>
      <w:r>
        <w:tab/>
        <w:t xml:space="preserve">ERCOT may, in its discretion, make other adjustments to any Regional Transmission Plan base case to ensure that the case reaches a solution.  ERCOT must provide </w:t>
      </w:r>
      <w:r>
        <w:lastRenderedPageBreak/>
        <w:t xml:space="preserve">reasonable advance notice to the RPG of any proposed adjustments and an opportunity for stakeholder comment on them.   </w:t>
      </w:r>
    </w:p>
    <w:p w14:paraId="53EC24A3" w14:textId="428384EA" w:rsidR="00D34DEE" w:rsidRPr="00D34DEE" w:rsidRDefault="00D34DEE" w:rsidP="00D34DEE">
      <w:pPr>
        <w:spacing w:after="240"/>
        <w:ind w:left="720" w:hanging="720"/>
        <w:rPr>
          <w:ins w:id="11" w:author="ERCOT" w:date="2025-02-25T16:48:00Z"/>
          <w:iCs/>
        </w:rPr>
      </w:pPr>
      <w:r>
        <w:t>(7)</w:t>
      </w:r>
      <w:r>
        <w:tab/>
        <w:t xml:space="preserve">ERCOT shall apply a reliability margin on applicable Interconnection Reliability </w:t>
      </w:r>
      <w:r w:rsidRPr="009D38F3">
        <w:t xml:space="preserve">Operating Limits (IROLs) and/or stability-related </w:t>
      </w:r>
      <w:r>
        <w:t>s</w:t>
      </w:r>
      <w:r w:rsidRPr="009D38F3">
        <w:t xml:space="preserve">ystem </w:t>
      </w:r>
      <w:r>
        <w:t>o</w:t>
      </w:r>
      <w:r w:rsidRPr="009D38F3">
        <w:t xml:space="preserve">perating </w:t>
      </w:r>
      <w:r>
        <w:t>l</w:t>
      </w:r>
      <w:r w:rsidRPr="009D38F3">
        <w:t xml:space="preserve">imits, </w:t>
      </w:r>
      <w:r w:rsidRPr="009931ED">
        <w:t>consistent with the ERCOT operating procedures when such limits are modeled in the Regional Transmission Plan reliability and economic cases.</w:t>
      </w:r>
      <w:r>
        <w:t xml:space="preserve">  </w:t>
      </w:r>
      <w:r w:rsidRPr="00A17657">
        <w:t>ERCOT shall use the current operating limit with reliability margin applied or best available information in determining the appropriate modeled limit for the future year being evaluated.</w:t>
      </w:r>
      <w:r>
        <w:t xml:space="preserve"> </w:t>
      </w:r>
    </w:p>
    <w:p w14:paraId="25162F19" w14:textId="537DE864" w:rsidR="00816C40" w:rsidRPr="00BA2009" w:rsidRDefault="00816C40" w:rsidP="00816C40">
      <w:pPr>
        <w:spacing w:before="240" w:after="240"/>
        <w:ind w:left="720" w:hanging="720"/>
        <w:rPr>
          <w:ins w:id="12" w:author="ERCOT" w:date="2024-09-09T09:28:00Z"/>
        </w:rPr>
      </w:pPr>
      <w:ins w:id="13" w:author="ERCOT" w:date="2025-02-25T16:49:00Z">
        <w:r>
          <w:t>(</w:t>
        </w:r>
        <w:del w:id="14" w:author="ERCOT Market Rules" w:date="2025-07-10T16:02:00Z" w16du:dateUtc="2025-07-10T21:02:00Z">
          <w:r w:rsidDel="00524648">
            <w:delText>7</w:delText>
          </w:r>
        </w:del>
      </w:ins>
      <w:ins w:id="15" w:author="ERCOT Market Rules" w:date="2025-07-10T16:02:00Z" w16du:dateUtc="2025-07-10T21:02:00Z">
        <w:r w:rsidR="00524648">
          <w:t>8</w:t>
        </w:r>
      </w:ins>
      <w:ins w:id="16" w:author="ERCOT" w:date="2025-02-25T16:49:00Z">
        <w:r>
          <w:t>)</w:t>
        </w:r>
        <w:r>
          <w:tab/>
          <w:t xml:space="preserve">ERCOT must provide reasonable advance notice to the RPG of </w:t>
        </w:r>
      </w:ins>
      <w:ins w:id="17" w:author="ERCOT" w:date="2025-02-25T16:53:00Z">
        <w:r w:rsidR="00E2308A">
          <w:t xml:space="preserve">additional generation </w:t>
        </w:r>
      </w:ins>
      <w:ins w:id="18" w:author="ERCOT" w:date="2025-03-14T15:58:00Z">
        <w:r w:rsidR="001250CE">
          <w:t>propose</w:t>
        </w:r>
      </w:ins>
      <w:ins w:id="19" w:author="ERCOT" w:date="2025-03-14T15:59:00Z">
        <w:r w:rsidR="001250CE">
          <w:t xml:space="preserve">d to be </w:t>
        </w:r>
      </w:ins>
      <w:ins w:id="20" w:author="ERCOT" w:date="2025-02-25T16:53:00Z">
        <w:r w:rsidR="00E2308A">
          <w:t xml:space="preserve">added </w:t>
        </w:r>
      </w:ins>
      <w:ins w:id="21" w:author="ERCOT" w:date="2025-03-11T19:17:00Z">
        <w:r w:rsidR="00D158D9">
          <w:t>to the base case</w:t>
        </w:r>
      </w:ins>
      <w:ins w:id="22" w:author="ERCOT" w:date="2025-03-11T19:59:00Z">
        <w:r w:rsidR="007944F7">
          <w:t>s</w:t>
        </w:r>
      </w:ins>
      <w:ins w:id="23" w:author="ERCOT" w:date="2025-03-11T19:17:00Z">
        <w:r w:rsidR="00D158D9">
          <w:t xml:space="preserve"> </w:t>
        </w:r>
      </w:ins>
      <w:ins w:id="24" w:author="ERCOT" w:date="2025-02-25T16:53:00Z">
        <w:r w:rsidR="00E2308A">
          <w:t xml:space="preserve">in </w:t>
        </w:r>
      </w:ins>
      <w:ins w:id="25" w:author="ERCOT" w:date="2025-03-11T19:57:00Z">
        <w:r w:rsidR="007944F7">
          <w:t xml:space="preserve">accordance with </w:t>
        </w:r>
      </w:ins>
      <w:ins w:id="26" w:author="ERCOT" w:date="2025-02-25T16:54:00Z">
        <w:r w:rsidR="00E2308A">
          <w:t xml:space="preserve">paragraph (5) of </w:t>
        </w:r>
      </w:ins>
      <w:ins w:id="27" w:author="ERCOT" w:date="2025-02-25T16:53:00Z">
        <w:r w:rsidR="00E2308A">
          <w:t>Section 6.9</w:t>
        </w:r>
      </w:ins>
      <w:ins w:id="28" w:author="ERCOT" w:date="2025-02-25T17:10:00Z">
        <w:r w:rsidR="00CD6EA1">
          <w:t>,</w:t>
        </w:r>
      </w:ins>
      <w:ins w:id="29" w:author="ERCOT" w:date="2025-02-25T16:49:00Z">
        <w:r>
          <w:t xml:space="preserve"> and</w:t>
        </w:r>
      </w:ins>
      <w:ins w:id="30" w:author="ERCOT" w:date="2025-02-25T17:11:00Z">
        <w:r w:rsidR="00CD6EA1">
          <w:t xml:space="preserve"> an opportunity for stakeholder comment</w:t>
        </w:r>
      </w:ins>
      <w:ins w:id="31" w:author="ERCOT" w:date="2025-02-25T16:49:00Z">
        <w:r>
          <w:t>.</w:t>
        </w:r>
      </w:ins>
    </w:p>
    <w:p w14:paraId="2AA0E345" w14:textId="77777777" w:rsidR="00321179" w:rsidRPr="00CD7014" w:rsidRDefault="00321179" w:rsidP="00321179">
      <w:pPr>
        <w:keepNext/>
        <w:tabs>
          <w:tab w:val="left" w:pos="1080"/>
        </w:tabs>
        <w:spacing w:before="240" w:after="240"/>
        <w:ind w:left="1080" w:hanging="1080"/>
        <w:outlineLvl w:val="2"/>
        <w:rPr>
          <w:b/>
          <w:bCs/>
          <w:i/>
          <w:szCs w:val="20"/>
        </w:rPr>
      </w:pPr>
      <w:bookmarkStart w:id="32" w:name="_Toc194047566"/>
      <w:bookmarkStart w:id="33" w:name="_Toc164932176"/>
      <w:bookmarkStart w:id="34" w:name="_Toc164932191"/>
      <w:bookmarkStart w:id="35" w:name="_Toc181432019"/>
      <w:bookmarkStart w:id="36" w:name="_Toc221086128"/>
      <w:bookmarkStart w:id="37" w:name="_Toc257809869"/>
      <w:bookmarkStart w:id="38" w:name="_Toc307384176"/>
      <w:bookmarkStart w:id="39" w:name="_Toc532803572"/>
      <w:bookmarkStart w:id="40" w:name="_Toc178160745"/>
      <w:bookmarkEnd w:id="5"/>
      <w:r w:rsidRPr="00CD7014">
        <w:rPr>
          <w:b/>
          <w:bCs/>
          <w:i/>
        </w:rPr>
        <w:t>5.</w:t>
      </w:r>
      <w:r>
        <w:rPr>
          <w:b/>
          <w:bCs/>
          <w:i/>
        </w:rPr>
        <w:t>2</w:t>
      </w:r>
      <w:r w:rsidRPr="00CD7014">
        <w:rPr>
          <w:b/>
          <w:bCs/>
          <w:i/>
        </w:rPr>
        <w:t>.1</w:t>
      </w:r>
      <w:r w:rsidRPr="00CD7014">
        <w:rPr>
          <w:b/>
          <w:bCs/>
          <w:i/>
        </w:rPr>
        <w:tab/>
        <w:t>Applicability</w:t>
      </w:r>
      <w:bookmarkEnd w:id="32"/>
    </w:p>
    <w:p w14:paraId="793B9E63" w14:textId="77777777" w:rsidR="00321179" w:rsidRPr="00CD7014" w:rsidRDefault="00321179" w:rsidP="00321179">
      <w:pPr>
        <w:spacing w:after="240"/>
        <w:ind w:left="720" w:hanging="720"/>
        <w:rPr>
          <w:iCs/>
        </w:rPr>
      </w:pPr>
      <w:r w:rsidRPr="00CD7014">
        <w:rPr>
          <w:iCs/>
        </w:rPr>
        <w:t>(1)</w:t>
      </w:r>
      <w:r w:rsidRPr="00CD7014">
        <w:rPr>
          <w:iCs/>
        </w:rPr>
        <w:tab/>
        <w:t xml:space="preserve">The requirements in </w:t>
      </w:r>
      <w:r w:rsidRPr="00B35D2D">
        <w:rPr>
          <w:iCs/>
        </w:rPr>
        <w:t>Section 5</w:t>
      </w:r>
      <w:r w:rsidRPr="00B449B6">
        <w:rPr>
          <w:iCs/>
        </w:rPr>
        <w:t xml:space="preserve">, </w:t>
      </w:r>
      <w:r>
        <w:rPr>
          <w:iCs/>
        </w:rPr>
        <w:t>Generator</w:t>
      </w:r>
      <w:r w:rsidRPr="00B449B6">
        <w:rPr>
          <w:iCs/>
        </w:rPr>
        <w:t xml:space="preserve"> Interconnection or </w:t>
      </w:r>
      <w:r>
        <w:rPr>
          <w:iCs/>
        </w:rPr>
        <w:t>Modification</w:t>
      </w:r>
      <w:r w:rsidRPr="00CD7014">
        <w:rPr>
          <w:iCs/>
        </w:rPr>
        <w:t xml:space="preserve">, </w:t>
      </w:r>
      <w:r>
        <w:rPr>
          <w:iCs/>
        </w:rPr>
        <w:t>apply</w:t>
      </w:r>
      <w:r w:rsidRPr="00CD7014">
        <w:rPr>
          <w:iCs/>
        </w:rPr>
        <w:t xml:space="preserve"> to the following:</w:t>
      </w:r>
    </w:p>
    <w:p w14:paraId="7F383160" w14:textId="77777777" w:rsidR="00321179" w:rsidRPr="00CD7014" w:rsidRDefault="00321179" w:rsidP="00321179">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r>
        <w:rPr>
          <w:szCs w:val="20"/>
        </w:rPr>
        <w:t>to interconnect any generator</w:t>
      </w:r>
      <w:r w:rsidRPr="00CD7014">
        <w:rPr>
          <w:szCs w:val="20"/>
        </w:rPr>
        <w:t xml:space="preserve"> with an aggregate</w:t>
      </w:r>
      <w:r>
        <w:rPr>
          <w:szCs w:val="20"/>
        </w:rPr>
        <w:t xml:space="preserve"> nameplate capacity</w:t>
      </w:r>
      <w:r w:rsidRPr="00CD7014">
        <w:rPr>
          <w:szCs w:val="20"/>
        </w:rPr>
        <w:t xml:space="preserve"> of </w:t>
      </w:r>
      <w:r>
        <w:rPr>
          <w:szCs w:val="20"/>
        </w:rPr>
        <w:t>one</w:t>
      </w:r>
      <w:r w:rsidRPr="00CD7014">
        <w:rPr>
          <w:szCs w:val="20"/>
        </w:rPr>
        <w:t xml:space="preserve"> MW or greater</w:t>
      </w:r>
      <w:r>
        <w:rPr>
          <w:szCs w:val="20"/>
        </w:rPr>
        <w:t>, including but not limited to any Generation Resource or Energy Storage Resource (ESR),</w:t>
      </w:r>
      <w:r w:rsidRPr="00CD7014">
        <w:rPr>
          <w:szCs w:val="20"/>
        </w:rPr>
        <w:t xml:space="preserve"> to the ERCOT </w:t>
      </w:r>
      <w:r>
        <w:rPr>
          <w:szCs w:val="20"/>
        </w:rPr>
        <w:t>System</w:t>
      </w:r>
      <w:r w:rsidRPr="00CD7014">
        <w:rPr>
          <w:szCs w:val="20"/>
        </w:rPr>
        <w:t>;</w:t>
      </w:r>
    </w:p>
    <w:p w14:paraId="29CB21FE" w14:textId="77777777" w:rsidR="00321179" w:rsidRDefault="00321179" w:rsidP="00321179">
      <w:pPr>
        <w:spacing w:after="240"/>
        <w:ind w:left="1440" w:hanging="720"/>
        <w:rPr>
          <w:szCs w:val="20"/>
        </w:rPr>
      </w:pPr>
      <w:r>
        <w:rPr>
          <w:szCs w:val="20"/>
        </w:rPr>
        <w:t>(b)</w:t>
      </w:r>
      <w:r>
        <w:rPr>
          <w:szCs w:val="20"/>
        </w:rPr>
        <w:tab/>
        <w:t>Any Entity proposing to interconnect a Settlement Only Generator (SOG) to the ERCOT System; or</w:t>
      </w:r>
    </w:p>
    <w:p w14:paraId="70E3D953" w14:textId="77777777" w:rsidR="00321179" w:rsidRPr="00CD7014" w:rsidRDefault="00321179" w:rsidP="00321179">
      <w:pPr>
        <w:spacing w:after="240"/>
        <w:ind w:left="1440" w:hanging="720"/>
        <w:rPr>
          <w:szCs w:val="20"/>
        </w:rPr>
      </w:pPr>
      <w:r w:rsidRPr="00CD7014">
        <w:rPr>
          <w:szCs w:val="20"/>
        </w:rPr>
        <w:t>(</w:t>
      </w:r>
      <w:r>
        <w:rPr>
          <w:szCs w:val="20"/>
        </w:rPr>
        <w:t>c</w:t>
      </w:r>
      <w:r w:rsidRPr="00CD7014">
        <w:rPr>
          <w:szCs w:val="20"/>
        </w:rPr>
        <w:t>)</w:t>
      </w:r>
      <w:r w:rsidRPr="00CD7014">
        <w:rPr>
          <w:szCs w:val="20"/>
        </w:rPr>
        <w:tab/>
      </w:r>
      <w:r>
        <w:rPr>
          <w:szCs w:val="20"/>
        </w:rPr>
        <w:t xml:space="preserve">Any </w:t>
      </w:r>
      <w:r w:rsidRPr="007B3DE9">
        <w:rPr>
          <w:szCs w:val="20"/>
        </w:rPr>
        <w:t>Resource Entit</w:t>
      </w:r>
      <w:r>
        <w:rPr>
          <w:szCs w:val="20"/>
        </w:rPr>
        <w:t>y</w:t>
      </w:r>
      <w:r w:rsidRPr="00CD7014">
        <w:rPr>
          <w:szCs w:val="20"/>
        </w:rPr>
        <w:t xml:space="preserve"> </w:t>
      </w:r>
      <w:r>
        <w:rPr>
          <w:szCs w:val="20"/>
        </w:rPr>
        <w:t xml:space="preserve">seeking </w:t>
      </w:r>
      <w:r w:rsidRPr="00CD7014">
        <w:rPr>
          <w:szCs w:val="20"/>
        </w:rPr>
        <w:t>to</w:t>
      </w:r>
      <w:r>
        <w:rPr>
          <w:szCs w:val="20"/>
        </w:rPr>
        <w:t xml:space="preserve"> modify a Generation Resource, ESR, or SOG that is</w:t>
      </w:r>
      <w:r w:rsidRPr="008F2932">
        <w:rPr>
          <w:szCs w:val="20"/>
        </w:rPr>
        <w:t xml:space="preserve"> connected to the ERCOT </w:t>
      </w:r>
      <w:r>
        <w:rPr>
          <w:szCs w:val="20"/>
        </w:rPr>
        <w:t>System</w:t>
      </w:r>
      <w:r w:rsidRPr="008F2932">
        <w:rPr>
          <w:szCs w:val="20"/>
        </w:rPr>
        <w:t xml:space="preserve"> by</w:t>
      </w:r>
      <w:r w:rsidRPr="00CD7014">
        <w:rPr>
          <w:szCs w:val="20"/>
        </w:rPr>
        <w:t>:</w:t>
      </w:r>
    </w:p>
    <w:p w14:paraId="70152D00" w14:textId="77777777" w:rsidR="00321179" w:rsidRPr="00CD7014" w:rsidRDefault="00321179" w:rsidP="00321179">
      <w:pPr>
        <w:spacing w:after="240"/>
        <w:ind w:left="2160" w:hanging="720"/>
      </w:pPr>
      <w:r w:rsidRPr="00CD7014">
        <w:t>(i)</w:t>
      </w:r>
      <w:r w:rsidRPr="00CD7014">
        <w:tab/>
      </w:r>
      <w:r>
        <w:t xml:space="preserve">Increasing the real power rating </w:t>
      </w:r>
      <w:r w:rsidRPr="009117D4">
        <w:t>from that shown in the latest Resource Registration data</w:t>
      </w:r>
      <w:r w:rsidRPr="00CD7014">
        <w:t xml:space="preserve"> by </w:t>
      </w:r>
      <w:r>
        <w:t>one</w:t>
      </w:r>
      <w:r w:rsidRPr="00CD7014">
        <w:t xml:space="preserve"> MW or greater within a single year; </w:t>
      </w:r>
    </w:p>
    <w:p w14:paraId="776C4FE8" w14:textId="77777777" w:rsidR="00321179" w:rsidRDefault="00321179" w:rsidP="00321179">
      <w:pPr>
        <w:spacing w:after="240"/>
        <w:ind w:left="2160" w:hanging="720"/>
      </w:pPr>
      <w:r w:rsidRPr="00DD29C7">
        <w:t>(ii)</w:t>
      </w:r>
      <w:r w:rsidRPr="00DD29C7">
        <w:tab/>
      </w:r>
      <w:r>
        <w:t>Changing the inverter, turbine, generator,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21179" w:rsidRPr="00C26124" w14:paraId="1C2A0A3D" w14:textId="77777777" w:rsidTr="009B2F9F">
        <w:tc>
          <w:tcPr>
            <w:tcW w:w="9445" w:type="dxa"/>
            <w:tcBorders>
              <w:top w:val="single" w:sz="4" w:space="0" w:color="auto"/>
              <w:left w:val="single" w:sz="4" w:space="0" w:color="auto"/>
              <w:bottom w:val="single" w:sz="4" w:space="0" w:color="auto"/>
              <w:right w:val="single" w:sz="4" w:space="0" w:color="auto"/>
            </w:tcBorders>
            <w:shd w:val="clear" w:color="auto" w:fill="D9D9D9"/>
          </w:tcPr>
          <w:p w14:paraId="114281AD" w14:textId="77777777" w:rsidR="00321179" w:rsidRPr="00C26124" w:rsidRDefault="00321179" w:rsidP="009B2F9F">
            <w:pPr>
              <w:spacing w:before="120" w:after="240"/>
              <w:rPr>
                <w:b/>
                <w:i/>
              </w:rPr>
            </w:pPr>
            <w:bookmarkStart w:id="41" w:name="_Hlk192595913"/>
            <w:r w:rsidRPr="00C26124">
              <w:rPr>
                <w:b/>
                <w:i/>
              </w:rPr>
              <w:t>[PGRR118:  Replace paragraph (</w:t>
            </w:r>
            <w:r>
              <w:rPr>
                <w:b/>
                <w:i/>
              </w:rPr>
              <w:t>ii</w:t>
            </w:r>
            <w:r w:rsidRPr="00C26124">
              <w:rPr>
                <w:b/>
                <w:i/>
              </w:rPr>
              <w:t xml:space="preserve">) above </w:t>
            </w:r>
            <w:r>
              <w:rPr>
                <w:b/>
                <w:i/>
              </w:rPr>
              <w:t>with the following</w:t>
            </w:r>
            <w:r w:rsidRPr="00C26124">
              <w:rPr>
                <w:b/>
                <w:i/>
              </w:rPr>
              <w:t xml:space="preserve"> upon system implementation of NPRR1246:]</w:t>
            </w:r>
          </w:p>
          <w:p w14:paraId="3F759035" w14:textId="77777777" w:rsidR="00321179" w:rsidRPr="00C26124" w:rsidRDefault="00321179" w:rsidP="009B2F9F">
            <w:pPr>
              <w:spacing w:after="240"/>
              <w:ind w:left="2160" w:hanging="720"/>
              <w:rPr>
                <w:iCs/>
              </w:rPr>
            </w:pPr>
            <w:r w:rsidRPr="00DD29C7">
              <w:t>(ii)</w:t>
            </w:r>
            <w:r w:rsidRPr="00DD29C7">
              <w:tab/>
            </w:r>
            <w:r>
              <w:t>Changing the inverter, turbine, generator, battery modules,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w:t>
            </w:r>
          </w:p>
        </w:tc>
      </w:tr>
    </w:tbl>
    <w:bookmarkEnd w:id="41"/>
    <w:p w14:paraId="13D7767E" w14:textId="0A8CF750" w:rsidR="00321179" w:rsidRPr="00DD29C7" w:rsidRDefault="00321179" w:rsidP="00321179">
      <w:pPr>
        <w:spacing w:before="240" w:after="240"/>
        <w:ind w:left="2160" w:hanging="720"/>
      </w:pPr>
      <w:r>
        <w:t>(iii)</w:t>
      </w:r>
      <w:r>
        <w:tab/>
        <w:t>Modifying any control settings</w:t>
      </w:r>
      <w:r w:rsidRPr="00D90D3A">
        <w:t xml:space="preserve"> or equipment </w:t>
      </w:r>
      <w:r>
        <w:t xml:space="preserve">of Inverter-Based Resources (IBRs) </w:t>
      </w:r>
      <w:r w:rsidRPr="00D90D3A">
        <w:t xml:space="preserve">that impact the dynamic </w:t>
      </w:r>
      <w:proofErr w:type="gramStart"/>
      <w:r w:rsidRPr="00D90D3A">
        <w:t>response</w:t>
      </w:r>
      <w:proofErr w:type="gramEnd"/>
      <w:r w:rsidRPr="00D90D3A">
        <w:t xml:space="preserve"> (</w:t>
      </w:r>
      <w:r>
        <w:t>such as</w:t>
      </w:r>
      <w:r w:rsidRPr="00D90D3A">
        <w:t xml:space="preserve"> voltage, frequency, and current injections) </w:t>
      </w:r>
      <w:r>
        <w:t>at the Point of Interconnection (POI)</w:t>
      </w:r>
      <w:r w:rsidRPr="00AA2866">
        <w:t xml:space="preserve"> </w:t>
      </w:r>
      <w:r>
        <w:t xml:space="preserve">in a manner that is deemed to require further study in accordance with the process outlined in </w:t>
      </w:r>
      <w:r>
        <w:lastRenderedPageBreak/>
        <w:t>paragraph (</w:t>
      </w:r>
      <w:del w:id="42" w:author="ERCOT" w:date="2025-03-28T15:16:00Z" w16du:dateUtc="2025-03-28T20:16:00Z">
        <w:r w:rsidDel="00321179">
          <w:delText>5</w:delText>
        </w:r>
      </w:del>
      <w:ins w:id="43" w:author="ERCOT" w:date="2025-03-28T15:16:00Z" w16du:dateUtc="2025-03-28T20:16:00Z">
        <w:r>
          <w:t>6</w:t>
        </w:r>
      </w:ins>
      <w:r>
        <w:t xml:space="preserve">) of Section 5.5, Generator Commissioning and Continuing Operations; </w:t>
      </w:r>
      <w:r w:rsidRPr="00DD29C7">
        <w:t xml:space="preserve"> </w:t>
      </w:r>
    </w:p>
    <w:p w14:paraId="4BE97951" w14:textId="77777777" w:rsidR="00321179" w:rsidRDefault="00321179" w:rsidP="00321179">
      <w:pPr>
        <w:spacing w:after="240"/>
        <w:ind w:left="2160" w:hanging="720"/>
      </w:pPr>
      <w:r w:rsidRPr="00CD7014">
        <w:t>(</w:t>
      </w:r>
      <w:r>
        <w:t>iv</w:t>
      </w:r>
      <w:r w:rsidRPr="00CD7014">
        <w:t>)</w:t>
      </w:r>
      <w:r w:rsidRPr="00CD7014">
        <w:tab/>
        <w:t>Chang</w:t>
      </w:r>
      <w:r>
        <w:t>ing</w:t>
      </w:r>
      <w:r w:rsidRPr="00CD7014">
        <w:t xml:space="preserve"> or add</w:t>
      </w:r>
      <w:r>
        <w:t>ing</w:t>
      </w:r>
      <w:r w:rsidRPr="00CD7014">
        <w:t xml:space="preserve"> a </w:t>
      </w:r>
      <w:r w:rsidRPr="00742EC1">
        <w:t>POI</w:t>
      </w:r>
      <w:r w:rsidRPr="00CD7014">
        <w:t xml:space="preserve"> </w:t>
      </w:r>
      <w:r>
        <w:t>to a facility</w:t>
      </w:r>
      <w:r w:rsidRPr="00CD7014">
        <w:t xml:space="preserve"> </w:t>
      </w:r>
      <w:r>
        <w:t xml:space="preserve">with an aggregate real power rating </w:t>
      </w:r>
      <w:r w:rsidRPr="00CD7014">
        <w:t>of ten MW or greater</w:t>
      </w:r>
      <w:r>
        <w:t>; or</w:t>
      </w:r>
    </w:p>
    <w:p w14:paraId="56E00572" w14:textId="77777777" w:rsidR="00321179" w:rsidRPr="00CD7014" w:rsidRDefault="00321179" w:rsidP="00321179">
      <w:pPr>
        <w:spacing w:after="240"/>
        <w:ind w:left="2160" w:hanging="720"/>
      </w:pPr>
      <w:r>
        <w:t>(v)</w:t>
      </w:r>
      <w:r>
        <w:tab/>
        <w:t>Increasing the aggregate nameplate capacity of a generator less than ten MW to ten MW or greater.</w:t>
      </w:r>
    </w:p>
    <w:p w14:paraId="6B3DCB44" w14:textId="77777777" w:rsidR="00321179" w:rsidRDefault="00321179" w:rsidP="00321179">
      <w:pPr>
        <w:pStyle w:val="BodyTextNumbered"/>
      </w:pPr>
      <w:r>
        <w:t>(2)</w:t>
      </w:r>
      <w:r>
        <w:tab/>
        <w:t>For the purposes of Section 5, the term “generator” includes but is not limited to a Generation Resource, SOG, and ESR.</w:t>
      </w:r>
    </w:p>
    <w:p w14:paraId="3CABDC46" w14:textId="77777777" w:rsidR="00321179" w:rsidRDefault="00321179" w:rsidP="00321179">
      <w:pPr>
        <w:pStyle w:val="BodyTextNumbered"/>
      </w:pPr>
      <w:r w:rsidRPr="00D220A2">
        <w:t>(3)</w:t>
      </w:r>
      <w: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282E4AEA" w14:textId="77777777" w:rsidR="00321179" w:rsidRDefault="00321179" w:rsidP="00321179">
      <w:pPr>
        <w:pStyle w:val="BodyTextNumbered"/>
      </w:pPr>
      <w:r>
        <w:t>(4)</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12FCB28D" w14:textId="77777777" w:rsidR="00321179" w:rsidRDefault="00321179" w:rsidP="00321179">
      <w:pPr>
        <w:pStyle w:val="BodyTextNumbered"/>
      </w:pPr>
      <w:r>
        <w:t>(5)</w:t>
      </w:r>
      <w:r>
        <w:tab/>
        <w:t xml:space="preserve">Notwithstanding paragraphs (3) and (4), above, if a Resource Entity is proposing to increase a generator’s real power rating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Section 5.</w:t>
      </w:r>
    </w:p>
    <w:p w14:paraId="035A7FE7" w14:textId="77777777" w:rsidR="00321179" w:rsidRDefault="00321179" w:rsidP="00321179">
      <w:pPr>
        <w:pStyle w:val="BodyTextNumbered"/>
      </w:pPr>
      <w:r w:rsidRPr="005C1E41">
        <w:t>(6)</w:t>
      </w:r>
      <w:r w:rsidRPr="005C1E41">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41E968A1" w14:textId="77777777" w:rsidR="00321179" w:rsidRDefault="00321179" w:rsidP="00321179">
      <w:pPr>
        <w:pStyle w:val="BodyTextNumbered"/>
      </w:pPr>
      <w:r>
        <w:t>(7)</w:t>
      </w:r>
      <w:r>
        <w:tab/>
        <w:t xml:space="preserve">For a </w:t>
      </w:r>
      <w:r w:rsidRPr="00683D35">
        <w:t xml:space="preserve">new or modified </w:t>
      </w:r>
      <w:r>
        <w:t xml:space="preserve">generator that has been designated </w:t>
      </w:r>
      <w:r w:rsidRPr="00683D35">
        <w:t xml:space="preserve">as a Self-Limiting Facility </w:t>
      </w:r>
      <w:r>
        <w:t>or as a component of a Self-Limiting Facility, the categorization of the generator as a small 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p>
    <w:p w14:paraId="4500982D" w14:textId="77777777" w:rsidR="00321179" w:rsidRDefault="00321179" w:rsidP="00321179">
      <w:pPr>
        <w:pStyle w:val="H3"/>
      </w:pPr>
      <w:bookmarkStart w:id="44" w:name="_Toc194047581"/>
      <w:bookmarkEnd w:id="33"/>
      <w:r w:rsidRPr="00DF4AA8">
        <w:rPr>
          <w:szCs w:val="24"/>
        </w:rPr>
        <w:t>5.</w:t>
      </w:r>
      <w:r>
        <w:rPr>
          <w:szCs w:val="24"/>
        </w:rPr>
        <w:t>3</w:t>
      </w:r>
      <w:r w:rsidRPr="00DF4AA8">
        <w:rPr>
          <w:szCs w:val="24"/>
        </w:rPr>
        <w:t>.2</w:t>
      </w:r>
      <w:r w:rsidRPr="00DF4AA8">
        <w:rPr>
          <w:szCs w:val="24"/>
        </w:rPr>
        <w:tab/>
        <w:t>Full Interconnection Study</w:t>
      </w:r>
      <w:bookmarkEnd w:id="44"/>
    </w:p>
    <w:p w14:paraId="42DACBEA" w14:textId="77777777" w:rsidR="00321179" w:rsidRDefault="00321179" w:rsidP="00321179">
      <w:pPr>
        <w:pStyle w:val="BodyTextNumbered"/>
        <w:rPr>
          <w:szCs w:val="24"/>
        </w:rPr>
      </w:pPr>
      <w:r w:rsidRPr="00DF4AA8">
        <w:rPr>
          <w:szCs w:val="24"/>
        </w:rPr>
        <w:t>(1)</w:t>
      </w:r>
      <w:r w:rsidRPr="00DF4AA8">
        <w:rPr>
          <w:szCs w:val="24"/>
        </w:rPr>
        <w:tab/>
      </w:r>
      <w:r w:rsidRPr="00360DD6">
        <w:rPr>
          <w:szCs w:val="24"/>
        </w:rPr>
        <w:t>An FIS con</w:t>
      </w:r>
      <w:r w:rsidRPr="00AF6B57">
        <w:rPr>
          <w:szCs w:val="24"/>
        </w:rPr>
        <w:t xml:space="preserve">sists of the set of steady-state, </w:t>
      </w:r>
      <w:r>
        <w:rPr>
          <w:szCs w:val="24"/>
        </w:rPr>
        <w:t>stability</w:t>
      </w:r>
      <w:r w:rsidRPr="00AF6B57">
        <w:rPr>
          <w:szCs w:val="24"/>
        </w:rPr>
        <w:t>, short-circuit, facility</w:t>
      </w:r>
      <w:r>
        <w:rPr>
          <w:szCs w:val="24"/>
        </w:rPr>
        <w:t>, and/or other relevant studies</w:t>
      </w:r>
      <w:r w:rsidRPr="00AF6B57">
        <w:rPr>
          <w:szCs w:val="24"/>
        </w:rPr>
        <w:t xml:space="preserve"> that are necessary to determine </w:t>
      </w:r>
      <w:r>
        <w:rPr>
          <w:szCs w:val="24"/>
        </w:rPr>
        <w:t>the reliability impact of a large generator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r>
        <w:rPr>
          <w:szCs w:val="24"/>
        </w:rPr>
        <w:t>generator</w:t>
      </w:r>
      <w:r w:rsidRPr="00AF6B57">
        <w:rPr>
          <w:szCs w:val="24"/>
        </w:rPr>
        <w:t xml:space="preserve"> to the ERCOT System.</w:t>
      </w:r>
      <w:r>
        <w:rPr>
          <w:szCs w:val="24"/>
        </w:rPr>
        <w:t xml:space="preserve">  </w:t>
      </w:r>
      <w:r w:rsidRPr="00AF6B57">
        <w:rPr>
          <w:szCs w:val="24"/>
        </w:rPr>
        <w:lastRenderedPageBreak/>
        <w:t>The FIS is not intended to determine the deliverability of power from the proposed Generation Resource to market or to ensure that the proposed Generation Resource does not experience any congestion-related curtailment.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21179" w:rsidRPr="00C26124" w14:paraId="32AAF0FB" w14:textId="77777777" w:rsidTr="009B2F9F">
        <w:tc>
          <w:tcPr>
            <w:tcW w:w="9445" w:type="dxa"/>
            <w:tcBorders>
              <w:top w:val="single" w:sz="4" w:space="0" w:color="auto"/>
              <w:left w:val="single" w:sz="4" w:space="0" w:color="auto"/>
              <w:bottom w:val="single" w:sz="4" w:space="0" w:color="auto"/>
              <w:right w:val="single" w:sz="4" w:space="0" w:color="auto"/>
            </w:tcBorders>
            <w:shd w:val="clear" w:color="auto" w:fill="D9D9D9"/>
          </w:tcPr>
          <w:p w14:paraId="5ECDBA7B" w14:textId="77777777" w:rsidR="00321179" w:rsidRPr="00C26124" w:rsidRDefault="00321179" w:rsidP="009B2F9F">
            <w:pPr>
              <w:spacing w:before="120" w:after="240"/>
              <w:rPr>
                <w:b/>
                <w:i/>
              </w:rPr>
            </w:pPr>
            <w:r w:rsidRPr="00C26124">
              <w:rPr>
                <w:b/>
                <w:i/>
              </w:rPr>
              <w:t>[PGRR118:  Replace paragraph (</w:t>
            </w:r>
            <w:r>
              <w:rPr>
                <w:b/>
                <w:i/>
              </w:rPr>
              <w:t>1</w:t>
            </w:r>
            <w:r w:rsidRPr="00C26124">
              <w:rPr>
                <w:b/>
                <w:i/>
              </w:rPr>
              <w:t>) above</w:t>
            </w:r>
            <w:r>
              <w:rPr>
                <w:b/>
                <w:i/>
              </w:rPr>
              <w:t xml:space="preserve"> with the following</w:t>
            </w:r>
            <w:r w:rsidRPr="00C26124">
              <w:rPr>
                <w:b/>
                <w:i/>
              </w:rPr>
              <w:t xml:space="preserve"> upon system implementation of NPRR1246:]</w:t>
            </w:r>
          </w:p>
          <w:p w14:paraId="1577DECC" w14:textId="77777777" w:rsidR="00321179" w:rsidRPr="00C26124" w:rsidRDefault="00321179" w:rsidP="009B2F9F">
            <w:pPr>
              <w:pStyle w:val="BodyTextNumbered"/>
            </w:pPr>
            <w:r w:rsidRPr="00DF4AA8">
              <w:rPr>
                <w:szCs w:val="24"/>
              </w:rPr>
              <w:t>(1)</w:t>
            </w:r>
            <w:r w:rsidRPr="00DF4AA8">
              <w:rPr>
                <w:szCs w:val="24"/>
              </w:rPr>
              <w:tab/>
            </w:r>
            <w:r w:rsidRPr="00360DD6">
              <w:rPr>
                <w:szCs w:val="24"/>
              </w:rPr>
              <w:t>An FIS con</w:t>
            </w:r>
            <w:r w:rsidRPr="00AF6B57">
              <w:rPr>
                <w:szCs w:val="24"/>
              </w:rPr>
              <w:t xml:space="preserve">sists of the set of steady-state, </w:t>
            </w:r>
            <w:r>
              <w:rPr>
                <w:szCs w:val="24"/>
              </w:rPr>
              <w:t>stability</w:t>
            </w:r>
            <w:r w:rsidRPr="00AF6B57">
              <w:rPr>
                <w:szCs w:val="24"/>
              </w:rPr>
              <w:t>, short-circuit, facility</w:t>
            </w:r>
            <w:r>
              <w:rPr>
                <w:szCs w:val="24"/>
              </w:rPr>
              <w:t>, and/or other relevant studies</w:t>
            </w:r>
            <w:r w:rsidRPr="00AF6B57">
              <w:rPr>
                <w:szCs w:val="24"/>
              </w:rPr>
              <w:t xml:space="preserve"> that are necessary to determine </w:t>
            </w:r>
            <w:r>
              <w:rPr>
                <w:szCs w:val="24"/>
              </w:rPr>
              <w:t>the reliability impact of a large generator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r>
              <w:rPr>
                <w:szCs w:val="24"/>
              </w:rPr>
              <w:t>generator</w:t>
            </w:r>
            <w:r w:rsidRPr="00AF6B57">
              <w:rPr>
                <w:szCs w:val="24"/>
              </w:rPr>
              <w:t xml:space="preserve"> to the ERCOT System.</w:t>
            </w:r>
            <w:r>
              <w:rPr>
                <w:szCs w:val="24"/>
              </w:rPr>
              <w:t xml:space="preserve">  </w:t>
            </w:r>
            <w:r w:rsidRPr="00AF6B57">
              <w:rPr>
                <w:szCs w:val="24"/>
              </w:rPr>
              <w:t xml:space="preserve">The FIS is not intended to determine the deliverability of power from the proposed Generation Resource </w:t>
            </w:r>
            <w:r>
              <w:rPr>
                <w:szCs w:val="24"/>
              </w:rPr>
              <w:t xml:space="preserve">or ESR </w:t>
            </w:r>
            <w:r w:rsidRPr="00AF6B57">
              <w:rPr>
                <w:szCs w:val="24"/>
              </w:rPr>
              <w:t xml:space="preserve">to market or to ensure that the proposed Generation Resource </w:t>
            </w:r>
            <w:r>
              <w:rPr>
                <w:szCs w:val="24"/>
              </w:rPr>
              <w:t xml:space="preserve">or ESR </w:t>
            </w:r>
            <w:r w:rsidRPr="00AF6B57">
              <w:rPr>
                <w:szCs w:val="24"/>
              </w:rPr>
              <w:t>does not experience any congestion-related curtailment.</w:t>
            </w:r>
          </w:p>
        </w:tc>
      </w:tr>
    </w:tbl>
    <w:p w14:paraId="62EBA1DA" w14:textId="77777777" w:rsidR="00321179" w:rsidRDefault="00321179" w:rsidP="00321179">
      <w:pPr>
        <w:pStyle w:val="BodyTextNumbered"/>
        <w:spacing w:before="240"/>
        <w:rPr>
          <w:szCs w:val="24"/>
        </w:rPr>
      </w:pPr>
      <w:r>
        <w:rPr>
          <w:szCs w:val="24"/>
        </w:rPr>
        <w:t>(2)</w:t>
      </w:r>
      <w:r>
        <w:rPr>
          <w:szCs w:val="24"/>
        </w:rPr>
        <w:tab/>
        <w:t xml:space="preserve">For an </w:t>
      </w:r>
      <w:r w:rsidRPr="0078654C">
        <w:rPr>
          <w:szCs w:val="24"/>
        </w:rPr>
        <w:t>interconnection request</w:t>
      </w:r>
      <w:r>
        <w:rPr>
          <w:szCs w:val="24"/>
        </w:rPr>
        <w:t xml:space="preserve">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04AD0BC7" w14:textId="77777777" w:rsidR="00321179" w:rsidRDefault="00321179" w:rsidP="00321179">
      <w:pPr>
        <w:pStyle w:val="BodyTextNumbered"/>
        <w:rPr>
          <w:szCs w:val="24"/>
        </w:rPr>
      </w:pPr>
      <w:r w:rsidRPr="00DF4AA8">
        <w:rPr>
          <w:szCs w:val="24"/>
        </w:rPr>
        <w:t>(</w:t>
      </w:r>
      <w:r>
        <w:rPr>
          <w:szCs w:val="24"/>
        </w:rPr>
        <w:t>3</w:t>
      </w:r>
      <w:r w:rsidRPr="00DF4AA8">
        <w:rPr>
          <w:szCs w:val="24"/>
        </w:rPr>
        <w:t>)</w:t>
      </w:r>
      <w:r w:rsidRPr="00DF4AA8">
        <w:rPr>
          <w:szCs w:val="24"/>
        </w:rPr>
        <w:tab/>
      </w:r>
      <w:r>
        <w:rPr>
          <w:szCs w:val="24"/>
        </w:rPr>
        <w:t>To initiate an FIS, t</w:t>
      </w:r>
      <w:r w:rsidRPr="00AF6B57">
        <w:rPr>
          <w:szCs w:val="24"/>
        </w:rPr>
        <w:t xml:space="preserve">he </w:t>
      </w:r>
      <w:r w:rsidRPr="00DF4AA8">
        <w:rPr>
          <w:szCs w:val="24"/>
        </w:rPr>
        <w:t>IE</w:t>
      </w:r>
      <w:r w:rsidRPr="00AF6B57">
        <w:rPr>
          <w:szCs w:val="24"/>
        </w:rPr>
        <w:t xml:space="preserve"> must </w:t>
      </w:r>
      <w:r>
        <w:rPr>
          <w:szCs w:val="24"/>
        </w:rPr>
        <w:t>submit each of the following via the online RIOO system:</w:t>
      </w:r>
    </w:p>
    <w:p w14:paraId="7DA99420" w14:textId="77777777" w:rsidR="00321179" w:rsidRDefault="00321179" w:rsidP="00321179">
      <w:pPr>
        <w:pStyle w:val="BodyTextNumbered"/>
        <w:ind w:left="1440"/>
        <w:rPr>
          <w:szCs w:val="24"/>
        </w:rPr>
      </w:pPr>
      <w:r>
        <w:rPr>
          <w:szCs w:val="24"/>
        </w:rPr>
        <w:t>(a)</w:t>
      </w:r>
      <w:r>
        <w:rPr>
          <w:szCs w:val="24"/>
        </w:rPr>
        <w:tab/>
        <w:t>A request to proceed with the FIS via the online RIOO system;</w:t>
      </w:r>
    </w:p>
    <w:p w14:paraId="6DA490B9" w14:textId="280D682B" w:rsidR="00321179" w:rsidRDefault="00321179" w:rsidP="00321179">
      <w:pPr>
        <w:pStyle w:val="BodyTextNumbered"/>
        <w:ind w:left="1440"/>
      </w:pPr>
      <w:r>
        <w:rPr>
          <w:szCs w:val="24"/>
        </w:rPr>
        <w:t>(b)</w:t>
      </w:r>
      <w:r>
        <w:rPr>
          <w:szCs w:val="24"/>
        </w:rPr>
        <w:tab/>
        <w:t>Complete Resource Registration data in the format prescribed by ERCOT with applicable information required for interconnection studies identified in the Resource Registration Glossary for the applicable Resource type</w:t>
      </w:r>
      <w:ins w:id="45" w:author="ERCOT" w:date="2025-03-28T15:20:00Z" w16du:dateUtc="2025-03-28T20:20:00Z">
        <w:r>
          <w:rPr>
            <w:szCs w:val="24"/>
          </w:rPr>
          <w:t>;</w:t>
        </w:r>
      </w:ins>
      <w:del w:id="46" w:author="ERCOT" w:date="2025-03-28T15:20:00Z" w16du:dateUtc="2025-03-28T20:20:00Z">
        <w:r w:rsidDel="00321179">
          <w:rPr>
            <w:szCs w:val="24"/>
          </w:rPr>
          <w:delText>.  This information includes, among other things, the appropriate d</w:delText>
        </w:r>
        <w:r w:rsidRPr="00DD1DA0" w:rsidDel="00321179">
          <w:rPr>
            <w:szCs w:val="24"/>
          </w:rPr>
          <w:delText xml:space="preserve">ynamic model </w:delText>
        </w:r>
        <w:r w:rsidDel="00321179">
          <w:rPr>
            <w:szCs w:val="24"/>
          </w:rPr>
          <w:delText>for</w:delText>
        </w:r>
        <w:r w:rsidRPr="00DD1DA0" w:rsidDel="00321179">
          <w:rPr>
            <w:szCs w:val="24"/>
          </w:rPr>
          <w:delText xml:space="preserve"> the proposed </w:delText>
        </w:r>
        <w:r w:rsidDel="00321179">
          <w:rPr>
            <w:szCs w:val="24"/>
          </w:rPr>
          <w:delText>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w:delText>
        </w:r>
      </w:del>
      <w:r>
        <w:rPr>
          <w:szCs w:val="24"/>
        </w:rPr>
        <w:t xml:space="preserve"> </w:t>
      </w:r>
      <w:del w:id="47" w:author="ERCOT" w:date="2025-03-28T15:20:00Z" w16du:dateUtc="2025-03-28T20:20:00Z">
        <w:r w:rsidDel="00321179">
          <w:rPr>
            <w:szCs w:val="24"/>
          </w:rPr>
          <w:delText xml:space="preserve">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delText>
        </w:r>
        <w:r w:rsidRPr="00DD1DA0" w:rsidDel="00321179">
          <w:delText xml:space="preserve">If no compatible model exists, the IE shall work with a consultant or software vendor to develop and supply accurate/appropriate models along with other associated data.  These models shall be incorporated into the standard model libraries of </w:delText>
        </w:r>
        <w:r w:rsidDel="00321179">
          <w:delText>all</w:delText>
        </w:r>
        <w:r w:rsidRPr="00DD1DA0" w:rsidDel="00321179">
          <w:delText xml:space="preserve"> software packages</w:delText>
        </w:r>
        <w:r w:rsidRPr="00584928" w:rsidDel="00321179">
          <w:delText>;</w:delText>
        </w:r>
      </w:del>
    </w:p>
    <w:p w14:paraId="5D510836" w14:textId="77777777" w:rsidR="00321179" w:rsidRDefault="00321179" w:rsidP="00321179">
      <w:pPr>
        <w:pStyle w:val="BodyTextNumbered"/>
        <w:ind w:left="1440"/>
        <w:rPr>
          <w:szCs w:val="24"/>
        </w:rPr>
      </w:pPr>
      <w:r w:rsidRPr="0037188C">
        <w:rPr>
          <w:szCs w:val="24"/>
        </w:rPr>
        <w:t>(c)</w:t>
      </w:r>
      <w:r w:rsidRPr="0037188C">
        <w:rPr>
          <w:szCs w:val="24"/>
        </w:rPr>
        <w:tab/>
        <w:t>A</w:t>
      </w:r>
      <w:r>
        <w:rPr>
          <w:szCs w:val="24"/>
        </w:rPr>
        <w:t>n</w:t>
      </w:r>
      <w:r w:rsidRPr="0037188C">
        <w:rPr>
          <w:szCs w:val="24"/>
        </w:rPr>
        <w:t xml:space="preserve"> </w:t>
      </w:r>
      <w:r>
        <w:rPr>
          <w:szCs w:val="24"/>
        </w:rPr>
        <w:t>FIS</w:t>
      </w:r>
      <w:r w:rsidRPr="0037188C">
        <w:rPr>
          <w:szCs w:val="24"/>
        </w:rPr>
        <w:t xml:space="preserve"> Application Fee as described in the ERCOT Fee Schedule in the ERCOT Nod</w:t>
      </w:r>
      <w:r>
        <w:rPr>
          <w:szCs w:val="24"/>
        </w:rPr>
        <w:t>al Protocols, with the MW amount</w:t>
      </w:r>
      <w:r w:rsidRPr="0037188C">
        <w:rPr>
          <w:szCs w:val="24"/>
        </w:rPr>
        <w:t xml:space="preserve"> determined based on: </w:t>
      </w:r>
    </w:p>
    <w:p w14:paraId="08B4D4F7" w14:textId="77777777" w:rsidR="00321179" w:rsidRPr="00125FDA" w:rsidRDefault="00321179" w:rsidP="00321179">
      <w:pPr>
        <w:pStyle w:val="BodyTextNumbered"/>
        <w:ind w:left="2160"/>
        <w:rPr>
          <w:szCs w:val="24"/>
        </w:rPr>
      </w:pPr>
      <w:r w:rsidRPr="00125FDA">
        <w:rPr>
          <w:szCs w:val="24"/>
        </w:rPr>
        <w:lastRenderedPageBreak/>
        <w:t>(i)</w:t>
      </w:r>
      <w:r w:rsidRPr="00125FDA">
        <w:rPr>
          <w:szCs w:val="24"/>
        </w:rPr>
        <w:tab/>
        <w:t xml:space="preserve">The MW of additional installed capacity for </w:t>
      </w:r>
      <w:r w:rsidRPr="0078654C">
        <w:rPr>
          <w:szCs w:val="24"/>
        </w:rPr>
        <w:t>GIM</w:t>
      </w:r>
      <w:r w:rsidRPr="00125FDA">
        <w:rPr>
          <w:szCs w:val="24"/>
        </w:rPr>
        <w:t>s not meeting paragraph (1)(</w:t>
      </w:r>
      <w:r>
        <w:rPr>
          <w:szCs w:val="24"/>
        </w:rPr>
        <w:t>c</w:t>
      </w:r>
      <w:r w:rsidRPr="00125FDA">
        <w:rPr>
          <w:szCs w:val="24"/>
        </w:rPr>
        <w:t>)(ii) of Section 5.</w:t>
      </w:r>
      <w:r>
        <w:rPr>
          <w:szCs w:val="24"/>
        </w:rPr>
        <w:t>2</w:t>
      </w:r>
      <w:r w:rsidRPr="00125FDA">
        <w:rPr>
          <w:szCs w:val="24"/>
        </w:rPr>
        <w:t>.1, Applicability; or</w:t>
      </w:r>
    </w:p>
    <w:p w14:paraId="1C5AB6F0" w14:textId="77777777" w:rsidR="00321179" w:rsidRDefault="00321179" w:rsidP="00321179">
      <w:pPr>
        <w:pStyle w:val="BodyTextNumbered"/>
        <w:ind w:left="2160"/>
        <w:rPr>
          <w:szCs w:val="24"/>
        </w:rPr>
      </w:pPr>
      <w:r w:rsidRPr="00125FDA">
        <w:rPr>
          <w:szCs w:val="24"/>
        </w:rPr>
        <w:t>(ii)</w:t>
      </w:r>
      <w:r w:rsidRPr="00125FDA">
        <w:rPr>
          <w:szCs w:val="24"/>
        </w:rPr>
        <w:tab/>
        <w:t xml:space="preserve">Total MW capacity for </w:t>
      </w:r>
      <w:r w:rsidRPr="0078654C">
        <w:rPr>
          <w:szCs w:val="24"/>
        </w:rPr>
        <w:t>GIM</w:t>
      </w:r>
      <w:r w:rsidRPr="00125FDA">
        <w:rPr>
          <w:szCs w:val="24"/>
        </w:rPr>
        <w:t>s meeting paragraph (1)(</w:t>
      </w:r>
      <w:r>
        <w:rPr>
          <w:szCs w:val="24"/>
        </w:rPr>
        <w:t>c)(ii) of Section 5.2</w:t>
      </w:r>
      <w:r w:rsidRPr="00125FDA">
        <w:rPr>
          <w:szCs w:val="24"/>
        </w:rPr>
        <w:t>.1</w:t>
      </w:r>
      <w:r w:rsidRPr="00584928">
        <w:rPr>
          <w:szCs w:val="24"/>
        </w:rPr>
        <w:t xml:space="preserve">; </w:t>
      </w:r>
    </w:p>
    <w:p w14:paraId="5F28D94C" w14:textId="77777777" w:rsidR="00321179" w:rsidRPr="00584928" w:rsidRDefault="00321179" w:rsidP="00321179">
      <w:pPr>
        <w:pStyle w:val="BodyTextNumbered"/>
        <w:ind w:left="1440"/>
        <w:rPr>
          <w:szCs w:val="24"/>
        </w:rPr>
      </w:pPr>
      <w:r w:rsidRPr="00584928">
        <w:rPr>
          <w:szCs w:val="24"/>
        </w:rPr>
        <w:t>(d)</w:t>
      </w:r>
      <w:r w:rsidRPr="00584928">
        <w:rPr>
          <w:szCs w:val="24"/>
        </w:rPr>
        <w:tab/>
        <w:t xml:space="preserve">Proof of site control as </w:t>
      </w:r>
      <w:r w:rsidRPr="002C3C0A">
        <w:rPr>
          <w:szCs w:val="24"/>
        </w:rPr>
        <w:t xml:space="preserve">described in Section </w:t>
      </w:r>
      <w:r w:rsidRPr="002A3F11">
        <w:rPr>
          <w:szCs w:val="24"/>
        </w:rPr>
        <w:t>5.3.2.1, Proof of Site Control</w:t>
      </w:r>
      <w:r w:rsidRPr="002C3C0A">
        <w:rPr>
          <w:szCs w:val="24"/>
        </w:rPr>
        <w:t>; and</w:t>
      </w:r>
    </w:p>
    <w:p w14:paraId="3D2516B8" w14:textId="77777777" w:rsidR="00321179" w:rsidRPr="00584928" w:rsidRDefault="00321179" w:rsidP="00321179">
      <w:pPr>
        <w:pStyle w:val="BodyTextNumbered"/>
        <w:ind w:left="1440"/>
        <w:rPr>
          <w:szCs w:val="24"/>
        </w:rPr>
      </w:pPr>
      <w:r w:rsidRPr="00584928">
        <w:rPr>
          <w:szCs w:val="24"/>
        </w:rPr>
        <w:t>(e)</w:t>
      </w:r>
      <w:r w:rsidRPr="00584928">
        <w:rPr>
          <w:szCs w:val="24"/>
        </w:rPr>
        <w:tab/>
        <w:t xml:space="preserve">A declaration in Section 8, Attachment C, Declaration of Department of Defense Notification, certifying that:  </w:t>
      </w:r>
    </w:p>
    <w:p w14:paraId="52E57014" w14:textId="77777777" w:rsidR="00321179" w:rsidRPr="00584928" w:rsidRDefault="00321179" w:rsidP="00321179">
      <w:pPr>
        <w:pStyle w:val="BodyTextNumbered"/>
        <w:tabs>
          <w:tab w:val="left" w:pos="720"/>
        </w:tabs>
        <w:ind w:left="2160"/>
        <w:rPr>
          <w:szCs w:val="24"/>
        </w:rPr>
      </w:pPr>
      <w:r>
        <w:rPr>
          <w:szCs w:val="24"/>
        </w:rPr>
        <w:t>(i)</w:t>
      </w:r>
      <w:r>
        <w:rPr>
          <w:szCs w:val="24"/>
        </w:rPr>
        <w:tab/>
        <w:t>T</w:t>
      </w:r>
      <w:r w:rsidRPr="00584928">
        <w:rPr>
          <w:szCs w:val="24"/>
        </w:rPr>
        <w:t xml:space="preserve">he IE has notified the Department of Defense (DOD) Siting Clearinghouse of the proposed Generation Resource and requested an informal or formal review as described in 32 C.F.R. § 211.1; or </w:t>
      </w:r>
    </w:p>
    <w:p w14:paraId="470983EF" w14:textId="77777777" w:rsidR="00321179" w:rsidRDefault="00321179" w:rsidP="00321179">
      <w:pPr>
        <w:pStyle w:val="BodyTextNumbered"/>
        <w:tabs>
          <w:tab w:val="left" w:pos="720"/>
        </w:tabs>
        <w:ind w:left="2160"/>
        <w:rPr>
          <w:szCs w:val="24"/>
        </w:rPr>
      </w:pPr>
      <w:r>
        <w:rPr>
          <w:szCs w:val="24"/>
        </w:rPr>
        <w:t>(ii)</w:t>
      </w:r>
      <w:r>
        <w:rPr>
          <w:szCs w:val="24"/>
        </w:rPr>
        <w:tab/>
      </w:r>
      <w:r w:rsidRPr="00584928">
        <w:rPr>
          <w:szCs w:val="24"/>
        </w:rPr>
        <w:t>The IE’s proposed Generation Resource is not required to provide notice to the DOD and Federal Aviation Administration (FAA) because the project does not meet the criteria requiring notice to the FAA under 14 C.F.R. § 77.9.</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21179" w:rsidRPr="00C26124" w14:paraId="29A9AE75" w14:textId="77777777" w:rsidTr="009B2F9F">
        <w:tc>
          <w:tcPr>
            <w:tcW w:w="9445" w:type="dxa"/>
            <w:tcBorders>
              <w:top w:val="single" w:sz="4" w:space="0" w:color="auto"/>
              <w:left w:val="single" w:sz="4" w:space="0" w:color="auto"/>
              <w:bottom w:val="single" w:sz="4" w:space="0" w:color="auto"/>
              <w:right w:val="single" w:sz="4" w:space="0" w:color="auto"/>
            </w:tcBorders>
            <w:shd w:val="clear" w:color="auto" w:fill="D9D9D9"/>
          </w:tcPr>
          <w:p w14:paraId="53174B67" w14:textId="77777777" w:rsidR="00321179" w:rsidRPr="00C26124" w:rsidRDefault="00321179" w:rsidP="009B2F9F">
            <w:pPr>
              <w:spacing w:before="120" w:after="240"/>
              <w:rPr>
                <w:b/>
                <w:i/>
              </w:rPr>
            </w:pPr>
            <w:r w:rsidRPr="00C26124">
              <w:rPr>
                <w:b/>
                <w:i/>
              </w:rPr>
              <w:t>[PGRR118:  Replace paragraph (</w:t>
            </w:r>
            <w:r>
              <w:rPr>
                <w:b/>
                <w:i/>
              </w:rPr>
              <w:t>e</w:t>
            </w:r>
            <w:r w:rsidRPr="00C26124">
              <w:rPr>
                <w:b/>
                <w:i/>
              </w:rPr>
              <w:t xml:space="preserve">) above </w:t>
            </w:r>
            <w:r>
              <w:rPr>
                <w:b/>
                <w:i/>
              </w:rPr>
              <w:t>with the following</w:t>
            </w:r>
            <w:r w:rsidRPr="00C26124">
              <w:rPr>
                <w:b/>
                <w:i/>
              </w:rPr>
              <w:t xml:space="preserve"> upon system implementation of NPRR1246:]</w:t>
            </w:r>
          </w:p>
          <w:p w14:paraId="3FB4979E" w14:textId="77777777" w:rsidR="00321179" w:rsidRPr="00584928" w:rsidRDefault="00321179" w:rsidP="009B2F9F">
            <w:pPr>
              <w:pStyle w:val="BodyTextNumbered"/>
              <w:ind w:left="1440"/>
              <w:rPr>
                <w:szCs w:val="24"/>
              </w:rPr>
            </w:pPr>
            <w:r w:rsidRPr="00584928">
              <w:rPr>
                <w:szCs w:val="24"/>
              </w:rPr>
              <w:t>(e)</w:t>
            </w:r>
            <w:r w:rsidRPr="00584928">
              <w:rPr>
                <w:szCs w:val="24"/>
              </w:rPr>
              <w:tab/>
              <w:t xml:space="preserve">A declaration in Section 8, Attachment C, Declaration of Department of Defense Notification, certifying that:  </w:t>
            </w:r>
          </w:p>
          <w:p w14:paraId="0E296324" w14:textId="77777777" w:rsidR="00321179" w:rsidRPr="00584928" w:rsidRDefault="00321179" w:rsidP="009B2F9F">
            <w:pPr>
              <w:pStyle w:val="BodyTextNumbered"/>
              <w:tabs>
                <w:tab w:val="left" w:pos="720"/>
              </w:tabs>
              <w:ind w:left="2160"/>
              <w:rPr>
                <w:szCs w:val="24"/>
              </w:rPr>
            </w:pPr>
            <w:r>
              <w:rPr>
                <w:szCs w:val="24"/>
              </w:rPr>
              <w:t>(i)</w:t>
            </w:r>
            <w:r>
              <w:rPr>
                <w:szCs w:val="24"/>
              </w:rPr>
              <w:tab/>
              <w:t>T</w:t>
            </w:r>
            <w:r w:rsidRPr="00584928">
              <w:rPr>
                <w:szCs w:val="24"/>
              </w:rPr>
              <w:t xml:space="preserve">he IE has notified the Department of Defense (DOD) Siting Clearinghouse of the proposed Generation Resource </w:t>
            </w:r>
            <w:r>
              <w:rPr>
                <w:szCs w:val="24"/>
              </w:rPr>
              <w:t xml:space="preserve">or ESR </w:t>
            </w:r>
            <w:r w:rsidRPr="00584928">
              <w:rPr>
                <w:szCs w:val="24"/>
              </w:rPr>
              <w:t xml:space="preserve">and requested an informal or formal review as described in 32 C.F.R. § 211.1; or </w:t>
            </w:r>
          </w:p>
          <w:p w14:paraId="64CD0E47" w14:textId="77777777" w:rsidR="00321179" w:rsidRPr="00C26124" w:rsidRDefault="00321179" w:rsidP="009B2F9F">
            <w:pPr>
              <w:pStyle w:val="BodyTextNumbered"/>
              <w:tabs>
                <w:tab w:val="left" w:pos="720"/>
              </w:tabs>
              <w:ind w:left="2160"/>
            </w:pPr>
            <w:r>
              <w:rPr>
                <w:szCs w:val="24"/>
              </w:rPr>
              <w:t>(ii)</w:t>
            </w:r>
            <w:r>
              <w:rPr>
                <w:szCs w:val="24"/>
              </w:rPr>
              <w:tab/>
            </w:r>
            <w:r w:rsidRPr="00584928">
              <w:rPr>
                <w:szCs w:val="24"/>
              </w:rPr>
              <w:t xml:space="preserve">The IE’s proposed Generation Resource </w:t>
            </w:r>
            <w:r>
              <w:rPr>
                <w:szCs w:val="24"/>
              </w:rPr>
              <w:t xml:space="preserve">or ESR </w:t>
            </w:r>
            <w:r w:rsidRPr="00584928">
              <w:rPr>
                <w:szCs w:val="24"/>
              </w:rPr>
              <w:t>is not required to provide notice to the DOD and Federal Aviation Administration (FAA) because the project does not meet the criteria requiring notice to the FAA under 14 C.F.R. § 77.9.</w:t>
            </w:r>
          </w:p>
        </w:tc>
      </w:tr>
    </w:tbl>
    <w:p w14:paraId="19765840" w14:textId="77777777" w:rsidR="00321179" w:rsidRDefault="00321179" w:rsidP="006023CA">
      <w:pPr>
        <w:pStyle w:val="BodyTextNumbered"/>
        <w:spacing w:before="240"/>
        <w:rPr>
          <w:ins w:id="48" w:author="ERCOT" w:date="2025-03-28T15:21:00Z" w16du:dateUtc="2025-03-28T20:21:00Z"/>
          <w:szCs w:val="24"/>
        </w:rPr>
      </w:pPr>
      <w:ins w:id="49" w:author="ERCOT" w:date="2025-03-28T15:21:00Z" w16du:dateUtc="2025-03-28T20:21:00Z">
        <w:r>
          <w:rPr>
            <w:szCs w:val="24"/>
          </w:rPr>
          <w:t>(4)</w:t>
        </w:r>
        <w:r>
          <w:rPr>
            <w:szCs w:val="24"/>
          </w:rPr>
          <w:tab/>
          <w:t>To initiate an FIS stability study, the IE must submit via the online RIOO system the required d</w:t>
        </w:r>
        <w:r w:rsidRPr="00DD1DA0">
          <w:rPr>
            <w:szCs w:val="24"/>
          </w:rPr>
          <w:t xml:space="preserve">ynamic model </w:t>
        </w:r>
        <w:r>
          <w:rPr>
            <w:szCs w:val="24"/>
          </w:rPr>
          <w:t>for</w:t>
        </w:r>
        <w:r w:rsidRPr="00DD1DA0">
          <w:rPr>
            <w:szCs w:val="24"/>
          </w:rPr>
          <w:t xml:space="preserve"> the proposed </w:t>
        </w:r>
        <w:r>
          <w:rPr>
            <w:szCs w:val="24"/>
          </w:rPr>
          <w:t xml:space="preserve">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t>
        </w:r>
        <w:r w:rsidRPr="00DD1DA0">
          <w:t xml:space="preserve">If no compatible model </w:t>
        </w:r>
        <w:r w:rsidRPr="00DD1DA0">
          <w:lastRenderedPageBreak/>
          <w:t>exists, the IE shall work with a consultant or software vendor to develop and supply accurate</w:t>
        </w:r>
        <w:r>
          <w:t xml:space="preserve"> and </w:t>
        </w:r>
        <w:r w:rsidRPr="00DD1DA0">
          <w:t xml:space="preserve">appropriate models along with other associated data.  These models shall be incorporated into the standard model libraries of </w:t>
        </w:r>
        <w:r>
          <w:t>all</w:t>
        </w:r>
        <w:r w:rsidRPr="00DD1DA0">
          <w:t xml:space="preserve"> software packages</w:t>
        </w:r>
        <w:r>
          <w:t>.</w:t>
        </w:r>
      </w:ins>
    </w:p>
    <w:p w14:paraId="6D969139" w14:textId="3CCA3945" w:rsidR="00321179" w:rsidRDefault="00321179" w:rsidP="00321179">
      <w:pPr>
        <w:pStyle w:val="BodyTextNumbered"/>
        <w:spacing w:before="240"/>
        <w:rPr>
          <w:szCs w:val="24"/>
        </w:rPr>
      </w:pPr>
      <w:r w:rsidRPr="00DF4AA8">
        <w:rPr>
          <w:szCs w:val="24"/>
        </w:rPr>
        <w:t>(</w:t>
      </w:r>
      <w:del w:id="50" w:author="ERCOT" w:date="2025-03-28T15:22:00Z" w16du:dateUtc="2025-03-28T20:22:00Z">
        <w:r w:rsidDel="00ED014B">
          <w:rPr>
            <w:szCs w:val="24"/>
          </w:rPr>
          <w:delText>4</w:delText>
        </w:r>
      </w:del>
      <w:ins w:id="51" w:author="ERCOT" w:date="2025-03-28T15:22:00Z" w16du:dateUtc="2025-03-28T20:22:00Z">
        <w:r w:rsidR="00ED014B">
          <w:rPr>
            <w:szCs w:val="24"/>
          </w:rPr>
          <w:t>5</w:t>
        </w:r>
      </w:ins>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w:t>
      </w:r>
      <w:r>
        <w:rPr>
          <w:szCs w:val="24"/>
        </w:rPr>
        <w:t xml:space="preserve"> for an active project before completion of the Security Screening Study or</w:t>
      </w:r>
      <w:r w:rsidRPr="00AF6B57">
        <w:rPr>
          <w:szCs w:val="24"/>
        </w:rPr>
        <w:t xml:space="preserve"> at any </w:t>
      </w:r>
      <w:r>
        <w:rPr>
          <w:szCs w:val="24"/>
        </w:rPr>
        <w:t xml:space="preserve">other </w:t>
      </w:r>
      <w:r w:rsidRPr="00AF6B57">
        <w:rPr>
          <w:szCs w:val="24"/>
        </w:rPr>
        <w:t>time after</w:t>
      </w:r>
      <w:r w:rsidRPr="00DF4AA8">
        <w:rPr>
          <w:szCs w:val="24"/>
        </w:rPr>
        <w:t xml:space="preserve"> ERCOT deems</w:t>
      </w:r>
      <w:r w:rsidRPr="00AF6B57">
        <w:rPr>
          <w:szCs w:val="24"/>
        </w:rPr>
        <w:t xml:space="preserve"> the initial </w:t>
      </w:r>
      <w:r w:rsidRPr="00F83B1A">
        <w:rPr>
          <w:szCs w:val="24"/>
        </w:rPr>
        <w:t>GIM</w:t>
      </w:r>
      <w:r w:rsidRPr="00AF6B57">
        <w:rPr>
          <w:szCs w:val="24"/>
        </w:rPr>
        <w:t xml:space="preserve"> </w:t>
      </w:r>
      <w:r w:rsidRPr="00DF4AA8">
        <w:rPr>
          <w:szCs w:val="24"/>
        </w:rPr>
        <w:t>a</w:t>
      </w:r>
      <w:r w:rsidRPr="00AF6B57">
        <w:rPr>
          <w:szCs w:val="24"/>
        </w:rPr>
        <w:t>pplication complete</w:t>
      </w:r>
      <w:r>
        <w:rPr>
          <w:szCs w:val="24"/>
        </w:rPr>
        <w:t>, but must comply with the timeline set forth in paragraph (5) of Section 5.3.1, Security Screening Study.</w:t>
      </w:r>
      <w:r w:rsidRPr="00AF6B57">
        <w:rPr>
          <w:szCs w:val="24"/>
        </w:rPr>
        <w:t xml:space="preserve"> </w:t>
      </w:r>
      <w:r>
        <w:rPr>
          <w:szCs w:val="24"/>
        </w:rPr>
        <w:t xml:space="preserve"> </w:t>
      </w:r>
      <w:r w:rsidRPr="00AF6B57">
        <w:rPr>
          <w:szCs w:val="24"/>
        </w:rPr>
        <w:t xml:space="preserve">Requesting both studies at the same time may shorten the overall time to complete the </w:t>
      </w:r>
      <w:r w:rsidRPr="00F83B1A">
        <w:rPr>
          <w:szCs w:val="24"/>
        </w:rPr>
        <w:t>GIM</w:t>
      </w:r>
      <w:r w:rsidRPr="00AF6B57">
        <w:rPr>
          <w:szCs w:val="24"/>
        </w:rPr>
        <w:t xml:space="preserve"> process due to overlap of work on both studies.</w:t>
      </w:r>
    </w:p>
    <w:p w14:paraId="444E25ED" w14:textId="5BF8282D" w:rsidR="00321179" w:rsidRDefault="00321179" w:rsidP="00321179">
      <w:pPr>
        <w:pStyle w:val="BodyTextNumbered"/>
        <w:rPr>
          <w:szCs w:val="24"/>
        </w:rPr>
      </w:pPr>
      <w:r>
        <w:rPr>
          <w:szCs w:val="24"/>
        </w:rPr>
        <w:t>(</w:t>
      </w:r>
      <w:del w:id="52" w:author="ERCOT" w:date="2025-03-28T15:22:00Z" w16du:dateUtc="2025-03-28T20:22:00Z">
        <w:r w:rsidDel="00ED014B">
          <w:rPr>
            <w:szCs w:val="24"/>
          </w:rPr>
          <w:delText>5</w:delText>
        </w:r>
      </w:del>
      <w:ins w:id="53" w:author="ERCOT" w:date="2025-03-28T15:22:00Z" w16du:dateUtc="2025-03-28T20:22:00Z">
        <w:r w:rsidR="00ED014B">
          <w:rPr>
            <w:szCs w:val="24"/>
          </w:rPr>
          <w:t>6</w:t>
        </w:r>
      </w:ins>
      <w:r>
        <w:rPr>
          <w:szCs w:val="24"/>
        </w:rPr>
        <w:t>)</w:t>
      </w:r>
      <w:r>
        <w:rPr>
          <w:szCs w:val="24"/>
        </w:rPr>
        <w:tab/>
        <w:t>Payment of the ERCOT FIS Application Fee does not affect the IE’s independent responsibility to pay for FIS studies conducted by the TSP or for any DSP studies.</w:t>
      </w:r>
    </w:p>
    <w:p w14:paraId="0511D66F" w14:textId="7FDBD86D" w:rsidR="00321179" w:rsidRDefault="00321179" w:rsidP="00321179">
      <w:pPr>
        <w:spacing w:after="240"/>
        <w:ind w:left="720" w:hanging="720"/>
      </w:pPr>
      <w:r w:rsidRPr="00DF4AA8">
        <w:t>(</w:t>
      </w:r>
      <w:del w:id="54" w:author="ERCOT" w:date="2025-03-28T15:22:00Z" w16du:dateUtc="2025-03-28T20:22:00Z">
        <w:r w:rsidDel="00ED014B">
          <w:delText>6</w:delText>
        </w:r>
      </w:del>
      <w:ins w:id="55" w:author="ERCOT" w:date="2025-03-28T15:22:00Z" w16du:dateUtc="2025-03-28T20:22:00Z">
        <w:r w:rsidR="00ED014B">
          <w:t>7</w:t>
        </w:r>
      </w:ins>
      <w:r w:rsidRPr="00DF4AA8">
        <w:t>)</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w:t>
      </w:r>
      <w:r>
        <w:t>GIM</w:t>
      </w:r>
      <w:r w:rsidRPr="00AF6B57">
        <w:t>-related information among TSP(s) and ERCOT.  Membership to this email list will be limited to ERCOT and appropriate TSP personnel.</w:t>
      </w:r>
      <w:r>
        <w:t xml:space="preserve"> </w:t>
      </w:r>
    </w:p>
    <w:p w14:paraId="3C35CCCE" w14:textId="23CAC618" w:rsidR="00321179" w:rsidRDefault="00321179" w:rsidP="00B92FC6">
      <w:pPr>
        <w:spacing w:after="240"/>
        <w:ind w:left="720" w:hanging="720"/>
      </w:pPr>
      <w:r>
        <w:t>(</w:t>
      </w:r>
      <w:del w:id="56" w:author="ERCOT" w:date="2025-03-28T15:22:00Z" w16du:dateUtc="2025-03-28T20:22:00Z">
        <w:r w:rsidDel="00ED014B">
          <w:delText>7</w:delText>
        </w:r>
      </w:del>
      <w:ins w:id="57" w:author="ERCOT" w:date="2025-03-28T15:22:00Z" w16du:dateUtc="2025-03-28T20:22:00Z">
        <w:r w:rsidR="00ED014B">
          <w:t>8</w:t>
        </w:r>
      </w:ins>
      <w:r>
        <w:t>)</w:t>
      </w:r>
      <w:r w:rsidR="00ED014B">
        <w:tab/>
      </w:r>
      <w:r>
        <w:t>If any of the items required for the FIS request pursuant to paragraph (3) above are deemed not acceptable by ERCOT or are not submitted, then the IE must submit any omitted items and resolve and resubmit any deficient items.  If the FIS request is not deemed complete by ERCOT within 60 days</w:t>
      </w:r>
      <w:r w:rsidRPr="00FA131F">
        <w:t xml:space="preserve"> </w:t>
      </w:r>
      <w:r>
        <w:t>of submission of the FIS request, the FIS will be considered to have not been requested for the purpose of meeting paragraph (5) of Section 5.3.1.  If the 180-day limit specified in paragraph (5) of Section 5.3.1 has expired, the GIM will be cancelled immediately.  If the 180-day limit has not expired and the deficiency is not resolved before the 180-day limit, the G</w:t>
      </w:r>
      <w:r w:rsidRPr="00DE03E4">
        <w:t>I</w:t>
      </w:r>
      <w:r>
        <w:t>M will be cancelled upon expiration of the 180-day limit.</w:t>
      </w:r>
    </w:p>
    <w:bookmarkEnd w:id="34"/>
    <w:bookmarkEnd w:id="35"/>
    <w:bookmarkEnd w:id="36"/>
    <w:bookmarkEnd w:id="37"/>
    <w:bookmarkEnd w:id="38"/>
    <w:bookmarkEnd w:id="39"/>
    <w:p w14:paraId="10819B17" w14:textId="0BD56321" w:rsidR="00CD6EA1" w:rsidRPr="00093011" w:rsidRDefault="00CD6EA1" w:rsidP="00CD6EA1">
      <w:pPr>
        <w:keepNext/>
        <w:tabs>
          <w:tab w:val="left" w:pos="900"/>
        </w:tabs>
        <w:spacing w:before="240" w:after="240"/>
        <w:ind w:left="907" w:hanging="907"/>
        <w:outlineLvl w:val="1"/>
        <w:rPr>
          <w:b/>
          <w:szCs w:val="20"/>
        </w:rPr>
      </w:pPr>
      <w:r w:rsidRPr="00093011">
        <w:rPr>
          <w:b/>
          <w:szCs w:val="20"/>
        </w:rPr>
        <w:t>6.9</w:t>
      </w:r>
      <w:r w:rsidRPr="00093011">
        <w:rPr>
          <w:b/>
          <w:szCs w:val="20"/>
        </w:rPr>
        <w:tab/>
        <w:t>Addition of Proposed Generation to the Planning Models</w:t>
      </w:r>
      <w:bookmarkEnd w:id="40"/>
    </w:p>
    <w:p w14:paraId="5727810B" w14:textId="77777777" w:rsidR="00CD6EA1" w:rsidRPr="00093011" w:rsidRDefault="00CD6EA1" w:rsidP="00CD6EA1">
      <w:pPr>
        <w:spacing w:after="240"/>
        <w:ind w:left="720" w:hanging="720"/>
        <w:rPr>
          <w:szCs w:val="20"/>
          <w:lang w:eastAsia="x-none"/>
        </w:rPr>
      </w:pPr>
      <w:r w:rsidRPr="00093011">
        <w:rPr>
          <w:szCs w:val="20"/>
        </w:rPr>
        <w:t>(1)</w:t>
      </w:r>
      <w:r w:rsidRPr="00093011">
        <w:rPr>
          <w:szCs w:val="20"/>
        </w:rPr>
        <w:tab/>
      </w:r>
      <w:r w:rsidRPr="00093011">
        <w:rPr>
          <w:szCs w:val="20"/>
          <w:lang w:eastAsia="x-none"/>
        </w:rPr>
        <w:t xml:space="preserve">For </w:t>
      </w:r>
      <w:r>
        <w:rPr>
          <w:szCs w:val="20"/>
          <w:lang w:eastAsia="x-none"/>
        </w:rPr>
        <w:t>large generators</w:t>
      </w:r>
      <w:r w:rsidRPr="00093011">
        <w:rPr>
          <w:szCs w:val="20"/>
          <w:lang w:eastAsia="x-none"/>
        </w:rPr>
        <w:t xml:space="preserve"> meeting the conditions of paragraph (1) of Section 5.</w:t>
      </w:r>
      <w:r>
        <w:rPr>
          <w:szCs w:val="20"/>
          <w:lang w:eastAsia="x-none"/>
        </w:rPr>
        <w:t>2</w:t>
      </w:r>
      <w:r w:rsidRPr="00093011">
        <w:rPr>
          <w:szCs w:val="20"/>
          <w:lang w:eastAsia="x-none"/>
        </w:rPr>
        <w:t xml:space="preserve">.1, Applicability, </w:t>
      </w:r>
      <w:r w:rsidRPr="00093011">
        <w:rPr>
          <w:szCs w:val="20"/>
        </w:rPr>
        <w:t xml:space="preserve">ERCOT will include </w:t>
      </w:r>
      <w:r w:rsidRPr="00093011">
        <w:rPr>
          <w:szCs w:val="20"/>
          <w:lang w:eastAsia="x-none"/>
        </w:rPr>
        <w:t xml:space="preserve">applicable generation </w:t>
      </w:r>
      <w:r w:rsidRPr="00093011">
        <w:rPr>
          <w:szCs w:val="20"/>
        </w:rPr>
        <w:t xml:space="preserve">in the base cases created and maintained by the Steady State Working Group (SSWG) once </w:t>
      </w:r>
      <w:r w:rsidRPr="00093011">
        <w:rPr>
          <w:szCs w:val="20"/>
          <w:lang w:eastAsia="x-none"/>
        </w:rPr>
        <w:t>each of the following has occurred:</w:t>
      </w:r>
    </w:p>
    <w:p w14:paraId="218E6BF9" w14:textId="77777777" w:rsidR="00CD6EA1" w:rsidRPr="00093011" w:rsidRDefault="00CD6EA1" w:rsidP="00CD6EA1">
      <w:pPr>
        <w:spacing w:after="240"/>
        <w:ind w:left="1440" w:hanging="720"/>
        <w:rPr>
          <w:szCs w:val="20"/>
          <w:lang w:eastAsia="x-none"/>
        </w:rPr>
      </w:pPr>
      <w:r w:rsidRPr="00093011">
        <w:rPr>
          <w:szCs w:val="20"/>
          <w:lang w:eastAsia="x-none"/>
        </w:rPr>
        <w:t>(a)</w:t>
      </w:r>
      <w:r w:rsidRPr="00093011">
        <w:rPr>
          <w:szCs w:val="20"/>
          <w:lang w:eastAsia="x-none"/>
        </w:rPr>
        <w:tab/>
        <w:t>T</w:t>
      </w:r>
      <w:r w:rsidRPr="00093011">
        <w:rPr>
          <w:szCs w:val="20"/>
        </w:rPr>
        <w:t>he Interconnecting Entity</w:t>
      </w:r>
      <w:r w:rsidRPr="00093011">
        <w:rPr>
          <w:szCs w:val="20"/>
          <w:lang w:eastAsia="x-none"/>
        </w:rPr>
        <w:t xml:space="preserve"> (IE) </w:t>
      </w:r>
      <w:r>
        <w:rPr>
          <w:szCs w:val="20"/>
          <w:lang w:eastAsia="x-none"/>
        </w:rPr>
        <w:t>has posted to the online Resource Integration and Ongoing Operations (</w:t>
      </w:r>
      <w:r w:rsidRPr="009008ED">
        <w:rPr>
          <w:szCs w:val="20"/>
          <w:lang w:eastAsia="x-none"/>
        </w:rPr>
        <w:t>RIOO</w:t>
      </w:r>
      <w:r>
        <w:rPr>
          <w:szCs w:val="20"/>
          <w:lang w:eastAsia="x-none"/>
        </w:rPr>
        <w:t>) system</w:t>
      </w:r>
      <w:r w:rsidRPr="00093011">
        <w:rPr>
          <w:szCs w:val="20"/>
          <w:lang w:eastAsia="x-none"/>
        </w:rPr>
        <w:t xml:space="preserve">s all data required in the Security Screening Study, if the Full Interconnection Study (FIS) has not started, or the FIS, if the FIS has started; </w:t>
      </w:r>
    </w:p>
    <w:p w14:paraId="6FD0F54A" w14:textId="77777777" w:rsidR="00CD6EA1" w:rsidRPr="00093011" w:rsidRDefault="00CD6EA1" w:rsidP="00CD6EA1">
      <w:pPr>
        <w:spacing w:after="240"/>
        <w:ind w:left="1440" w:hanging="720"/>
        <w:rPr>
          <w:szCs w:val="20"/>
          <w:lang w:eastAsia="x-none"/>
        </w:rPr>
      </w:pPr>
      <w:r w:rsidRPr="00093011">
        <w:rPr>
          <w:szCs w:val="20"/>
          <w:lang w:eastAsia="x-none"/>
        </w:rPr>
        <w:t>(b)</w:t>
      </w:r>
      <w:r w:rsidRPr="00093011">
        <w:rPr>
          <w:szCs w:val="20"/>
          <w:lang w:eastAsia="x-none"/>
        </w:rPr>
        <w:tab/>
      </w:r>
      <w:r>
        <w:rPr>
          <w:szCs w:val="20"/>
          <w:lang w:eastAsia="x-none"/>
        </w:rPr>
        <w:t>The IE has posted to the online RIOO system documentation that it</w:t>
      </w:r>
      <w:r w:rsidRPr="00093011">
        <w:rPr>
          <w:szCs w:val="20"/>
          <w:lang w:eastAsia="x-none"/>
        </w:rPr>
        <w:t xml:space="preserve"> has received all necessary Texas Commission on Environmental Quality (TCEQ)-approved air permits or that no such permits are required</w:t>
      </w:r>
      <w:r>
        <w:rPr>
          <w:szCs w:val="20"/>
          <w:lang w:eastAsia="x-none"/>
        </w:rPr>
        <w:t xml:space="preserve"> and ERCOT has accepted the IE’s submission</w:t>
      </w:r>
      <w:r w:rsidRPr="00093011">
        <w:rPr>
          <w:szCs w:val="20"/>
          <w:lang w:eastAsia="x-none"/>
        </w:rPr>
        <w:t>;</w:t>
      </w:r>
    </w:p>
    <w:p w14:paraId="3E5EFCD0" w14:textId="77777777" w:rsidR="00CD6EA1" w:rsidRPr="00093011" w:rsidRDefault="00CD6EA1" w:rsidP="00CD6EA1">
      <w:pPr>
        <w:spacing w:after="240"/>
        <w:ind w:left="1440" w:hanging="720"/>
        <w:rPr>
          <w:szCs w:val="20"/>
          <w:lang w:eastAsia="x-none"/>
        </w:rPr>
      </w:pPr>
      <w:r w:rsidRPr="00093011">
        <w:rPr>
          <w:szCs w:val="20"/>
          <w:lang w:eastAsia="x-none"/>
        </w:rPr>
        <w:t>(c)</w:t>
      </w:r>
      <w:r w:rsidRPr="00093011">
        <w:rPr>
          <w:szCs w:val="20"/>
          <w:lang w:eastAsia="x-none"/>
        </w:rPr>
        <w:tab/>
        <w:t xml:space="preserve">The IE </w:t>
      </w:r>
      <w:r>
        <w:rPr>
          <w:szCs w:val="20"/>
          <w:lang w:eastAsia="x-none"/>
        </w:rPr>
        <w:t xml:space="preserve">has </w:t>
      </w:r>
      <w:r w:rsidRPr="00093011">
        <w:rPr>
          <w:szCs w:val="20"/>
          <w:lang w:eastAsia="x-none"/>
        </w:rPr>
        <w:t>submit</w:t>
      </w:r>
      <w:r>
        <w:rPr>
          <w:szCs w:val="20"/>
          <w:lang w:eastAsia="x-none"/>
        </w:rPr>
        <w:t>ted</w:t>
      </w:r>
      <w:r w:rsidRPr="00093011">
        <w:rPr>
          <w:szCs w:val="20"/>
          <w:lang w:eastAsia="x-none"/>
        </w:rPr>
        <w:t xml:space="preserve"> </w:t>
      </w:r>
      <w:r>
        <w:rPr>
          <w:szCs w:val="20"/>
          <w:lang w:eastAsia="x-none"/>
        </w:rPr>
        <w:t xml:space="preserve">via the online RIOO system </w:t>
      </w:r>
      <w:r w:rsidRPr="00093011">
        <w:rPr>
          <w:szCs w:val="20"/>
          <w:lang w:eastAsia="x-none"/>
        </w:rPr>
        <w:t xml:space="preserve">a completed Declaration of Adequate Water Supplies (Section 8, Attachment B, </w:t>
      </w:r>
      <w:r w:rsidRPr="00093011">
        <w:rPr>
          <w:iCs/>
        </w:rPr>
        <w:t xml:space="preserve">Declaration of Adequate </w:t>
      </w:r>
      <w:r w:rsidRPr="00093011">
        <w:rPr>
          <w:iCs/>
        </w:rPr>
        <w:lastRenderedPageBreak/>
        <w:t xml:space="preserve">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5D1584D0" w14:textId="77777777" w:rsidR="00CD6EA1" w:rsidRPr="00093011" w:rsidRDefault="00CD6EA1" w:rsidP="00CD6EA1">
      <w:pPr>
        <w:spacing w:after="240"/>
        <w:ind w:left="1440" w:hanging="720"/>
        <w:rPr>
          <w:szCs w:val="20"/>
        </w:rPr>
      </w:pPr>
      <w:r w:rsidRPr="00093011">
        <w:rPr>
          <w:szCs w:val="20"/>
          <w:lang w:eastAsia="x-none"/>
        </w:rPr>
        <w:t>(d)</w:t>
      </w:r>
      <w:r w:rsidRPr="00093011">
        <w:rPr>
          <w:szCs w:val="20"/>
          <w:lang w:eastAsia="x-none"/>
        </w:rPr>
        <w:tab/>
        <w:t>ERCOT receives one of the following</w:t>
      </w:r>
      <w:r>
        <w:rPr>
          <w:szCs w:val="20"/>
          <w:lang w:eastAsia="x-none"/>
        </w:rPr>
        <w:t xml:space="preserve"> via the online RIOO system</w:t>
      </w:r>
      <w:r w:rsidRPr="00093011">
        <w:rPr>
          <w:szCs w:val="20"/>
          <w:lang w:eastAsia="x-none"/>
        </w:rPr>
        <w:t>:</w:t>
      </w:r>
    </w:p>
    <w:p w14:paraId="1D9503D2" w14:textId="77777777" w:rsidR="00CD6EA1" w:rsidRPr="00093011" w:rsidRDefault="00CD6EA1" w:rsidP="00CD6EA1">
      <w:pPr>
        <w:spacing w:after="240"/>
        <w:ind w:left="2160" w:hanging="720"/>
        <w:rPr>
          <w:szCs w:val="20"/>
        </w:rPr>
      </w:pPr>
      <w:r w:rsidRPr="00093011">
        <w:rPr>
          <w:szCs w:val="20"/>
        </w:rPr>
        <w:t>(i)</w:t>
      </w:r>
      <w:r w:rsidRPr="00093011">
        <w:rPr>
          <w:szCs w:val="20"/>
        </w:rPr>
        <w:tab/>
        <w:t xml:space="preserve">A signed Standard Generation Interconnection Agreement (SGIA) from the Transmission Service Provider (TSP) and a written notice from the TSP that the IE has provided: </w:t>
      </w:r>
    </w:p>
    <w:p w14:paraId="78C0441C" w14:textId="77777777" w:rsidR="00CD6EA1" w:rsidRPr="00093011" w:rsidRDefault="00CD6EA1" w:rsidP="00CD6EA1">
      <w:pPr>
        <w:spacing w:after="240"/>
        <w:ind w:left="2880" w:hanging="720"/>
      </w:pPr>
      <w:r w:rsidRPr="00093011">
        <w:t>(A)</w:t>
      </w:r>
      <w:r w:rsidRPr="00093011">
        <w:tab/>
        <w:t>A notice to proceed with the construction of the interconnection; and</w:t>
      </w:r>
    </w:p>
    <w:p w14:paraId="0301E88D" w14:textId="77777777" w:rsidR="00CD6EA1" w:rsidRPr="00093011" w:rsidRDefault="00CD6EA1" w:rsidP="00CD6EA1">
      <w:pPr>
        <w:spacing w:after="240"/>
        <w:ind w:left="2880" w:hanging="720"/>
      </w:pPr>
      <w:r w:rsidRPr="00093011">
        <w:t>(B)</w:t>
      </w:r>
      <w:r w:rsidRPr="00093011">
        <w:tab/>
        <w:t xml:space="preserve">The financial security required to fund the interconnection facilities; or </w:t>
      </w:r>
    </w:p>
    <w:p w14:paraId="7B431ECB" w14:textId="77777777" w:rsidR="00CD6EA1" w:rsidRPr="00093011" w:rsidRDefault="00CD6EA1" w:rsidP="00CD6EA1">
      <w:pPr>
        <w:spacing w:after="240"/>
        <w:ind w:left="2160" w:hanging="720"/>
        <w:rPr>
          <w:szCs w:val="20"/>
        </w:rPr>
      </w:pPr>
      <w:r w:rsidRPr="00093011">
        <w:rPr>
          <w:szCs w:val="20"/>
        </w:rPr>
        <w:t>(ii)</w:t>
      </w:r>
      <w:r w:rsidRPr="00093011">
        <w:rPr>
          <w:szCs w:val="20"/>
        </w:rPr>
        <w:tab/>
        <w:t xml:space="preserve">A public, financially binding agreement between the IE and the TSP under which the interconnection for the applicable generation will be constructed along with: </w:t>
      </w:r>
    </w:p>
    <w:p w14:paraId="59014D14" w14:textId="77777777" w:rsidR="00CD6EA1" w:rsidRPr="00093011" w:rsidRDefault="00CD6EA1" w:rsidP="00CD6EA1">
      <w:pPr>
        <w:spacing w:after="240"/>
        <w:ind w:left="2880" w:hanging="720"/>
      </w:pPr>
      <w:r w:rsidRPr="00093011">
        <w:t>(A)</w:t>
      </w:r>
      <w:r w:rsidRPr="00093011">
        <w:tab/>
        <w:t>A written notice from the TSP that the IE has provided notice to proceed with the construction of the interconnection; and</w:t>
      </w:r>
    </w:p>
    <w:p w14:paraId="21F6E86F" w14:textId="77777777" w:rsidR="00CD6EA1" w:rsidRPr="00093011" w:rsidRDefault="00CD6EA1" w:rsidP="00CD6EA1">
      <w:pPr>
        <w:spacing w:after="240"/>
        <w:ind w:left="2880" w:hanging="720"/>
      </w:pPr>
      <w:r w:rsidRPr="00093011">
        <w:t>(B)</w:t>
      </w:r>
      <w:r w:rsidRPr="00093011">
        <w:tab/>
        <w:t xml:space="preserve">The required financial security; or </w:t>
      </w:r>
    </w:p>
    <w:p w14:paraId="183FC0F2" w14:textId="77777777" w:rsidR="00CD6EA1" w:rsidRPr="00093011" w:rsidRDefault="00CD6EA1" w:rsidP="00CD6EA1">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60D9B67D" w14:textId="1AD1B493" w:rsidR="00CD6EA1" w:rsidRPr="00093011" w:rsidRDefault="00CD6EA1" w:rsidP="00CD6EA1">
      <w:pPr>
        <w:spacing w:after="240"/>
        <w:ind w:left="720" w:hanging="720"/>
        <w:rPr>
          <w:szCs w:val="20"/>
        </w:rPr>
      </w:pPr>
      <w:r w:rsidRPr="00093011">
        <w:rPr>
          <w:iCs/>
          <w:szCs w:val="20"/>
          <w:lang w:eastAsia="x-none"/>
        </w:rPr>
        <w:t>(2)</w:t>
      </w:r>
      <w:r w:rsidRPr="00093011">
        <w:rPr>
          <w:iCs/>
          <w:szCs w:val="20"/>
          <w:lang w:eastAsia="x-none"/>
        </w:rPr>
        <w:tab/>
        <w:t xml:space="preserve">Upon receiving notice from ERCOT that the </w:t>
      </w:r>
      <w:r>
        <w:rPr>
          <w:iCs/>
          <w:szCs w:val="20"/>
          <w:lang w:eastAsia="x-none"/>
        </w:rPr>
        <w:t>large generator</w:t>
      </w:r>
      <w:r w:rsidRPr="00093011">
        <w:rPr>
          <w:iCs/>
          <w:szCs w:val="20"/>
          <w:lang w:eastAsia="x-none"/>
        </w:rPr>
        <w:t xml:space="preserve">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 in the base cases created and maintained by the System Protection Working Group (SPWG) and the Dynamics Working Group (DWG).</w:t>
      </w:r>
    </w:p>
    <w:p w14:paraId="1B3ACA8E" w14:textId="77777777" w:rsidR="00CD6EA1" w:rsidRDefault="00CD6EA1" w:rsidP="00CD6EA1">
      <w:pPr>
        <w:spacing w:after="240"/>
        <w:ind w:left="720" w:hanging="720"/>
        <w:rPr>
          <w:szCs w:val="20"/>
        </w:rPr>
      </w:pPr>
      <w:r>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p>
    <w:p w14:paraId="397967B4" w14:textId="77777777" w:rsidR="00CD6EA1" w:rsidRPr="00324479" w:rsidRDefault="00CD6EA1" w:rsidP="00CD6EA1">
      <w:pPr>
        <w:spacing w:after="240"/>
        <w:ind w:left="720" w:hanging="720"/>
        <w:rPr>
          <w:iCs/>
        </w:rPr>
      </w:pPr>
      <w:r w:rsidRPr="00324479">
        <w:rPr>
          <w:iCs/>
        </w:rPr>
        <w:t>(4)</w:t>
      </w:r>
      <w:r w:rsidRPr="00324479">
        <w:rPr>
          <w:iCs/>
        </w:rPr>
        <w:tab/>
        <w:t>Once the IE has met these requirements, ERCOT will notify the SSWG, SPWG, and DWG that the applicable generation will be included in the base cases created and maintained by these working groups.</w:t>
      </w:r>
    </w:p>
    <w:p w14:paraId="28BE4FA0" w14:textId="3E15A694" w:rsidR="00CD6EA1" w:rsidRDefault="00CD6EA1" w:rsidP="00CD6EA1">
      <w:pPr>
        <w:spacing w:after="240"/>
        <w:ind w:left="720" w:hanging="720"/>
        <w:rPr>
          <w:ins w:id="58" w:author="ERCOT" w:date="2025-02-25T17:07:00Z"/>
          <w:szCs w:val="20"/>
          <w:lang w:eastAsia="x-none"/>
        </w:rPr>
      </w:pPr>
      <w:ins w:id="59" w:author="ERCOT" w:date="2025-02-25T17:07:00Z">
        <w:r>
          <w:rPr>
            <w:iCs/>
          </w:rPr>
          <w:t>(5)</w:t>
        </w:r>
        <w:r>
          <w:rPr>
            <w:iCs/>
          </w:rPr>
          <w:tab/>
        </w:r>
        <w:r>
          <w:rPr>
            <w:szCs w:val="20"/>
          </w:rPr>
          <w:t xml:space="preserve">ERCOT may include </w:t>
        </w:r>
        <w:r>
          <w:rPr>
            <w:szCs w:val="20"/>
            <w:lang w:eastAsia="x-none"/>
          </w:rPr>
          <w:t xml:space="preserve">large generators that have not met </w:t>
        </w:r>
      </w:ins>
      <w:ins w:id="60" w:author="ERCOT" w:date="2025-03-11T20:51:00Z">
        <w:r w:rsidR="00993A6F">
          <w:rPr>
            <w:szCs w:val="20"/>
            <w:lang w:eastAsia="x-none"/>
          </w:rPr>
          <w:t xml:space="preserve">all of </w:t>
        </w:r>
      </w:ins>
      <w:ins w:id="61" w:author="ERCOT" w:date="2025-02-25T17:07:00Z">
        <w:r>
          <w:rPr>
            <w:szCs w:val="20"/>
            <w:lang w:eastAsia="x-none"/>
          </w:rPr>
          <w:t xml:space="preserve">the requirements </w:t>
        </w:r>
      </w:ins>
      <w:ins w:id="62" w:author="ERCOT" w:date="2025-03-11T20:51:00Z">
        <w:r w:rsidR="00993A6F">
          <w:rPr>
            <w:szCs w:val="20"/>
            <w:lang w:eastAsia="x-none"/>
          </w:rPr>
          <w:t>of</w:t>
        </w:r>
      </w:ins>
      <w:ins w:id="63" w:author="ERCOT" w:date="2025-02-25T17:07:00Z">
        <w:r>
          <w:rPr>
            <w:szCs w:val="20"/>
            <w:lang w:eastAsia="x-none"/>
          </w:rPr>
          <w:t xml:space="preserve"> paragraph (1) above </w:t>
        </w:r>
        <w:r>
          <w:rPr>
            <w:szCs w:val="20"/>
          </w:rPr>
          <w:t xml:space="preserve">in the base cases created and maintained by SSWG to ensure that </w:t>
        </w:r>
        <w:r>
          <w:rPr>
            <w:szCs w:val="20"/>
          </w:rPr>
          <w:lastRenderedPageBreak/>
          <w:t>sufficient generation is available to meet the demand</w:t>
        </w:r>
      </w:ins>
      <w:ins w:id="64" w:author="ERCOT" w:date="2025-03-12T09:19:00Z">
        <w:r w:rsidR="00042A42">
          <w:rPr>
            <w:szCs w:val="20"/>
          </w:rPr>
          <w:t xml:space="preserve"> </w:t>
        </w:r>
      </w:ins>
      <w:ins w:id="65" w:author="ERCOT" w:date="2025-02-25T17:07:00Z">
        <w:r>
          <w:rPr>
            <w:szCs w:val="20"/>
          </w:rPr>
          <w:t xml:space="preserve">in the base cases. </w:t>
        </w:r>
      </w:ins>
      <w:ins w:id="66" w:author="ERCOT" w:date="2025-03-28T14:46:00Z" w16du:dateUtc="2025-03-28T19:46:00Z">
        <w:r w:rsidR="00337B59">
          <w:rPr>
            <w:szCs w:val="20"/>
          </w:rPr>
          <w:t xml:space="preserve"> </w:t>
        </w:r>
      </w:ins>
      <w:ins w:id="67" w:author="ERCOT" w:date="2025-02-25T17:07:00Z">
        <w:r>
          <w:rPr>
            <w:szCs w:val="20"/>
          </w:rPr>
          <w:t xml:space="preserve">These large generators may be </w:t>
        </w:r>
      </w:ins>
      <w:ins w:id="68" w:author="ERCOT" w:date="2025-03-11T20:03:00Z">
        <w:r w:rsidR="007944F7">
          <w:rPr>
            <w:szCs w:val="20"/>
          </w:rPr>
          <w:t>added to the base cases</w:t>
        </w:r>
      </w:ins>
      <w:ins w:id="69" w:author="ERCOT" w:date="2025-02-25T17:07:00Z">
        <w:r>
          <w:rPr>
            <w:szCs w:val="20"/>
          </w:rPr>
          <w:t xml:space="preserve"> in the following order</w:t>
        </w:r>
      </w:ins>
      <w:ins w:id="70" w:author="ERCOT" w:date="2025-03-11T20:04:00Z">
        <w:r w:rsidR="007944F7">
          <w:rPr>
            <w:szCs w:val="20"/>
          </w:rPr>
          <w:t xml:space="preserve"> until the demand</w:t>
        </w:r>
      </w:ins>
      <w:ins w:id="71" w:author="ERCOT" w:date="2025-03-28T14:47:00Z" w16du:dateUtc="2025-03-28T19:47:00Z">
        <w:r w:rsidR="00337B59">
          <w:rPr>
            <w:szCs w:val="20"/>
          </w:rPr>
          <w:t xml:space="preserve"> </w:t>
        </w:r>
      </w:ins>
      <w:ins w:id="72" w:author="ERCOT" w:date="2025-03-13T10:35:00Z">
        <w:r w:rsidR="006C6DE7">
          <w:rPr>
            <w:szCs w:val="20"/>
          </w:rPr>
          <w:t xml:space="preserve">is </w:t>
        </w:r>
      </w:ins>
      <w:ins w:id="73" w:author="ERCOT" w:date="2025-03-11T20:04:00Z">
        <w:r w:rsidR="007944F7">
          <w:rPr>
            <w:szCs w:val="20"/>
          </w:rPr>
          <w:t>met</w:t>
        </w:r>
      </w:ins>
      <w:ins w:id="74" w:author="ERCOT" w:date="2025-02-25T17:07:00Z">
        <w:r>
          <w:rPr>
            <w:szCs w:val="20"/>
          </w:rPr>
          <w:t>:</w:t>
        </w:r>
      </w:ins>
    </w:p>
    <w:p w14:paraId="28017129" w14:textId="6F6B35BA" w:rsidR="00CD6EA1" w:rsidRDefault="00CD6EA1" w:rsidP="00CD6EA1">
      <w:pPr>
        <w:spacing w:after="240"/>
        <w:ind w:left="1440" w:hanging="720"/>
        <w:rPr>
          <w:ins w:id="75" w:author="ERCOT" w:date="2025-02-25T17:07:00Z"/>
          <w:szCs w:val="20"/>
        </w:rPr>
      </w:pPr>
      <w:ins w:id="76" w:author="ERCOT" w:date="2025-02-25T17:07:00Z">
        <w:r>
          <w:rPr>
            <w:szCs w:val="20"/>
            <w:lang w:eastAsia="x-none"/>
          </w:rPr>
          <w:t>(a)</w:t>
        </w:r>
        <w:r>
          <w:rPr>
            <w:szCs w:val="20"/>
            <w:lang w:eastAsia="x-none"/>
          </w:rPr>
          <w:tab/>
          <w:t>Large generators that meet the conditions of paragraph (1) of Section 5.2.1, and have a</w:t>
        </w:r>
        <w:r w:rsidRPr="00093011">
          <w:rPr>
            <w:szCs w:val="20"/>
          </w:rPr>
          <w:t xml:space="preserve"> signed SGIA </w:t>
        </w:r>
        <w:r>
          <w:rPr>
            <w:szCs w:val="20"/>
          </w:rPr>
          <w:t>submitted by</w:t>
        </w:r>
        <w:r w:rsidRPr="00093011">
          <w:rPr>
            <w:szCs w:val="20"/>
          </w:rPr>
          <w:t xml:space="preserve"> the TSP</w:t>
        </w:r>
        <w:r>
          <w:rPr>
            <w:szCs w:val="20"/>
          </w:rPr>
          <w:t xml:space="preserve"> via the online RIOO system;</w:t>
        </w:r>
      </w:ins>
    </w:p>
    <w:p w14:paraId="5A5F0909" w14:textId="25A23F49" w:rsidR="00CD6EA1" w:rsidRDefault="00CD6EA1" w:rsidP="00CD6EA1">
      <w:pPr>
        <w:spacing w:after="240"/>
        <w:ind w:left="1440" w:hanging="720"/>
        <w:rPr>
          <w:ins w:id="77" w:author="ERCOT" w:date="2025-02-25T17:07:00Z"/>
          <w:szCs w:val="20"/>
          <w:lang w:eastAsia="x-none"/>
        </w:rPr>
      </w:pPr>
      <w:ins w:id="78" w:author="ERCOT" w:date="2025-02-25T17:07:00Z">
        <w:r>
          <w:rPr>
            <w:szCs w:val="20"/>
          </w:rPr>
          <w:t>(b)</w:t>
        </w:r>
        <w:r>
          <w:rPr>
            <w:szCs w:val="20"/>
          </w:rPr>
          <w:tab/>
        </w:r>
        <w:r>
          <w:rPr>
            <w:szCs w:val="20"/>
            <w:lang w:eastAsia="x-none"/>
          </w:rPr>
          <w:t>Large generators that meet the conditions of paragraph (1) of Section 5.2.1, and have completed the FIS;</w:t>
        </w:r>
      </w:ins>
    </w:p>
    <w:p w14:paraId="0AEA81A1" w14:textId="30504AEA" w:rsidR="00CD6EA1" w:rsidRDefault="00CD6EA1" w:rsidP="00CD6EA1">
      <w:pPr>
        <w:spacing w:after="240"/>
        <w:ind w:left="1440" w:hanging="720"/>
        <w:rPr>
          <w:ins w:id="79" w:author="ERCOT" w:date="2025-02-25T17:07:00Z"/>
          <w:szCs w:val="20"/>
          <w:lang w:eastAsia="x-none"/>
        </w:rPr>
      </w:pPr>
      <w:ins w:id="80" w:author="ERCOT" w:date="2025-02-25T17:07:00Z">
        <w:r>
          <w:rPr>
            <w:szCs w:val="20"/>
          </w:rPr>
          <w:t>(c)</w:t>
        </w:r>
        <w:r>
          <w:rPr>
            <w:szCs w:val="20"/>
          </w:rPr>
          <w:tab/>
        </w:r>
        <w:r>
          <w:rPr>
            <w:szCs w:val="20"/>
            <w:lang w:eastAsia="x-none"/>
          </w:rPr>
          <w:t xml:space="preserve">Large generators that meet the conditions of paragraph (1) of Section 5.2.1, and have started the FIS; </w:t>
        </w:r>
      </w:ins>
      <w:ins w:id="81" w:author="ERCOT" w:date="2025-03-11T17:59:00Z">
        <w:r w:rsidR="007F3A7D">
          <w:rPr>
            <w:szCs w:val="20"/>
            <w:lang w:eastAsia="x-none"/>
          </w:rPr>
          <w:t>and</w:t>
        </w:r>
      </w:ins>
    </w:p>
    <w:p w14:paraId="617BAB6B" w14:textId="005036B1" w:rsidR="00CD6EA1" w:rsidRDefault="00CD6EA1" w:rsidP="00CD6EA1">
      <w:pPr>
        <w:spacing w:after="240"/>
        <w:ind w:left="1440" w:hanging="720"/>
        <w:rPr>
          <w:ins w:id="82" w:author="ERCOT" w:date="2025-02-25T17:07:00Z"/>
          <w:szCs w:val="20"/>
          <w:lang w:eastAsia="x-none"/>
        </w:rPr>
      </w:pPr>
      <w:ins w:id="83" w:author="ERCOT" w:date="2025-02-25T17:07:00Z">
        <w:r>
          <w:rPr>
            <w:szCs w:val="20"/>
            <w:lang w:eastAsia="x-none"/>
          </w:rPr>
          <w:t>(d)</w:t>
        </w:r>
        <w:r>
          <w:rPr>
            <w:szCs w:val="20"/>
            <w:lang w:eastAsia="x-none"/>
          </w:rPr>
          <w:tab/>
          <w:t xml:space="preserve">Additional generation </w:t>
        </w:r>
      </w:ins>
      <w:ins w:id="84" w:author="ERCOT" w:date="2025-03-11T13:27:00Z">
        <w:r w:rsidR="00881028" w:rsidRPr="005933A8">
          <w:rPr>
            <w:szCs w:val="20"/>
            <w:lang w:eastAsia="x-none"/>
          </w:rPr>
          <w:t>outside of the interconnection queue</w:t>
        </w:r>
        <w:r w:rsidR="00881028">
          <w:rPr>
            <w:szCs w:val="20"/>
            <w:lang w:eastAsia="x-none"/>
          </w:rPr>
          <w:t xml:space="preserve"> </w:t>
        </w:r>
      </w:ins>
      <w:ins w:id="85" w:author="ERCOT" w:date="2025-02-25T17:07:00Z">
        <w:r>
          <w:rPr>
            <w:szCs w:val="20"/>
            <w:lang w:eastAsia="x-none"/>
          </w:rPr>
          <w:t>based on ERCOT’s discretion.</w:t>
        </w:r>
      </w:ins>
    </w:p>
    <w:p w14:paraId="606C0EF9" w14:textId="178E167D" w:rsidR="00CD6EA1" w:rsidRPr="00093011" w:rsidRDefault="00CD6EA1" w:rsidP="00CD6EA1">
      <w:pPr>
        <w:spacing w:after="240"/>
        <w:ind w:left="720" w:hanging="720"/>
        <w:rPr>
          <w:ins w:id="86" w:author="ERCOT" w:date="2025-02-25T17:07:00Z"/>
          <w:szCs w:val="20"/>
        </w:rPr>
      </w:pPr>
      <w:ins w:id="87" w:author="ERCOT" w:date="2025-02-25T17:07:00Z">
        <w:r>
          <w:rPr>
            <w:szCs w:val="20"/>
            <w:lang w:eastAsia="x-none"/>
          </w:rPr>
          <w:t>(6)</w:t>
        </w:r>
        <w:r>
          <w:rPr>
            <w:szCs w:val="20"/>
            <w:lang w:eastAsia="x-none"/>
          </w:rPr>
          <w:tab/>
        </w:r>
        <w:r w:rsidRPr="00093011">
          <w:rPr>
            <w:iCs/>
            <w:szCs w:val="20"/>
            <w:lang w:eastAsia="x-none"/>
          </w:rPr>
          <w:t xml:space="preserve">Upon receiving notice from ERCOT that the </w:t>
        </w:r>
        <w:r>
          <w:rPr>
            <w:iCs/>
            <w:szCs w:val="20"/>
            <w:lang w:eastAsia="x-none"/>
          </w:rPr>
          <w:t>large generator</w:t>
        </w:r>
        <w:r w:rsidRPr="00093011">
          <w:rPr>
            <w:iCs/>
            <w:szCs w:val="20"/>
            <w:lang w:eastAsia="x-none"/>
          </w:rPr>
          <w:t xml:space="preserve"> </w:t>
        </w:r>
      </w:ins>
      <w:ins w:id="88" w:author="ERCOT" w:date="2025-03-12T09:24:00Z">
        <w:r w:rsidR="00042A42">
          <w:rPr>
            <w:iCs/>
            <w:szCs w:val="20"/>
            <w:lang w:eastAsia="x-none"/>
          </w:rPr>
          <w:t>will be added to the base cases in accordance with</w:t>
        </w:r>
      </w:ins>
      <w:ins w:id="89" w:author="ERCOT" w:date="2025-02-25T17:07:00Z">
        <w:r w:rsidRPr="00093011">
          <w:rPr>
            <w:iCs/>
            <w:szCs w:val="20"/>
            <w:lang w:eastAsia="x-none"/>
          </w:rPr>
          <w:t xml:space="preserve"> paragraph</w:t>
        </w:r>
      </w:ins>
      <w:ins w:id="90" w:author="ERCOT" w:date="2025-03-12T09:21:00Z">
        <w:r w:rsidR="00042A42">
          <w:rPr>
            <w:iCs/>
            <w:szCs w:val="20"/>
            <w:lang w:eastAsia="x-none"/>
          </w:rPr>
          <w:t>s</w:t>
        </w:r>
      </w:ins>
      <w:ins w:id="91" w:author="ERCOT" w:date="2025-02-25T17:07:00Z">
        <w:r w:rsidRPr="00093011">
          <w:rPr>
            <w:iCs/>
            <w:szCs w:val="20"/>
            <w:lang w:eastAsia="x-none"/>
          </w:rPr>
          <w:t xml:space="preserve"> </w:t>
        </w:r>
        <w:r>
          <w:rPr>
            <w:iCs/>
            <w:szCs w:val="20"/>
            <w:lang w:eastAsia="x-none"/>
          </w:rPr>
          <w:t>(5)(a)</w:t>
        </w:r>
      </w:ins>
      <w:ins w:id="92" w:author="ERCOT" w:date="2025-03-12T09:21:00Z">
        <w:r w:rsidR="00042A42">
          <w:rPr>
            <w:iCs/>
            <w:szCs w:val="20"/>
            <w:lang w:eastAsia="x-none"/>
          </w:rPr>
          <w:t xml:space="preserve"> or </w:t>
        </w:r>
      </w:ins>
      <w:ins w:id="93" w:author="ERCOT" w:date="2025-05-29T13:52:00Z" w16du:dateUtc="2025-05-29T18:52:00Z">
        <w:r w:rsidR="001D4E65">
          <w:rPr>
            <w:iCs/>
            <w:szCs w:val="20"/>
            <w:lang w:eastAsia="x-none"/>
          </w:rPr>
          <w:t>(</w:t>
        </w:r>
      </w:ins>
      <w:ins w:id="94" w:author="ERCOT" w:date="2025-03-28T14:49:00Z" w16du:dateUtc="2025-03-28T19:49:00Z">
        <w:r w:rsidR="00337B59">
          <w:rPr>
            <w:iCs/>
            <w:szCs w:val="20"/>
            <w:lang w:eastAsia="x-none"/>
          </w:rPr>
          <w:t>5</w:t>
        </w:r>
      </w:ins>
      <w:ins w:id="95" w:author="ERCOT" w:date="2025-05-29T13:52:00Z" w16du:dateUtc="2025-05-29T18:52:00Z">
        <w:r w:rsidR="001D4E65">
          <w:rPr>
            <w:iCs/>
            <w:szCs w:val="20"/>
            <w:lang w:eastAsia="x-none"/>
          </w:rPr>
          <w:t>)</w:t>
        </w:r>
      </w:ins>
      <w:ins w:id="96" w:author="ERCOT" w:date="2025-02-25T17:07:00Z">
        <w:r>
          <w:rPr>
            <w:iCs/>
            <w:szCs w:val="20"/>
            <w:lang w:eastAsia="x-none"/>
          </w:rPr>
          <w:t>(b) above</w:t>
        </w:r>
        <w:r w:rsidRPr="00093011">
          <w:rPr>
            <w:iCs/>
            <w:szCs w:val="20"/>
            <w:lang w:eastAsia="x-none"/>
          </w:rPr>
          <w:t xml:space="preserve">, the IE shall provide </w:t>
        </w:r>
        <w:r>
          <w:rPr>
            <w:iCs/>
            <w:szCs w:val="20"/>
            <w:lang w:eastAsia="x-none"/>
          </w:rPr>
          <w:t>dynamic models to be used by the</w:t>
        </w:r>
        <w:r w:rsidRPr="00093011">
          <w:rPr>
            <w:iCs/>
            <w:szCs w:val="20"/>
            <w:lang w:eastAsia="x-none"/>
          </w:rPr>
          <w:t xml:space="preserve"> DWG</w:t>
        </w:r>
      </w:ins>
      <w:ins w:id="97" w:author="ERCOT" w:date="2025-05-29T16:02:00Z" w16du:dateUtc="2025-05-29T21:02:00Z">
        <w:r w:rsidR="008117C1">
          <w:rPr>
            <w:iCs/>
            <w:szCs w:val="20"/>
            <w:lang w:eastAsia="x-none"/>
          </w:rPr>
          <w:t xml:space="preserve"> within 60 days</w:t>
        </w:r>
      </w:ins>
      <w:ins w:id="98" w:author="ERCOT" w:date="2025-02-25T17:07:00Z">
        <w:r w:rsidRPr="00093011">
          <w:rPr>
            <w:iCs/>
            <w:szCs w:val="20"/>
            <w:lang w:eastAsia="x-none"/>
          </w:rPr>
          <w:t>.</w:t>
        </w:r>
      </w:ins>
      <w:ins w:id="99" w:author="ERCOT" w:date="2025-03-12T09:24:00Z">
        <w:r w:rsidR="00042A42">
          <w:rPr>
            <w:iCs/>
            <w:szCs w:val="20"/>
            <w:lang w:eastAsia="x-none"/>
          </w:rPr>
          <w:t xml:space="preserve">  Such large generat</w:t>
        </w:r>
      </w:ins>
      <w:ins w:id="100" w:author="ERCOT" w:date="2025-03-12T09:25:00Z">
        <w:r w:rsidR="00042A42">
          <w:rPr>
            <w:iCs/>
            <w:szCs w:val="20"/>
            <w:lang w:eastAsia="x-none"/>
          </w:rPr>
          <w:t xml:space="preserve">ors must still comply with </w:t>
        </w:r>
      </w:ins>
      <w:ins w:id="101" w:author="ERCOT" w:date="2025-03-12T09:26:00Z">
        <w:r w:rsidR="00042A42">
          <w:rPr>
            <w:iCs/>
            <w:szCs w:val="20"/>
            <w:lang w:eastAsia="x-none"/>
          </w:rPr>
          <w:t>all other applicable requirements after satisfying the requirements of paragraph (1) above.</w:t>
        </w:r>
      </w:ins>
    </w:p>
    <w:p w14:paraId="620B9270" w14:textId="4A400A53" w:rsidR="00F60541" w:rsidRPr="00BA2009" w:rsidRDefault="00F60541" w:rsidP="00FB654D">
      <w:pPr>
        <w:spacing w:after="240"/>
      </w:pPr>
    </w:p>
    <w:sectPr w:rsidR="00F60541"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6880D" w14:textId="77777777" w:rsidR="006E0B82" w:rsidRDefault="006E0B82">
      <w:r>
        <w:separator/>
      </w:r>
    </w:p>
  </w:endnote>
  <w:endnote w:type="continuationSeparator" w:id="0">
    <w:p w14:paraId="01D3969B" w14:textId="77777777" w:rsidR="006E0B82" w:rsidRDefault="006E0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638BD548" w:rsidR="00D176CF" w:rsidRDefault="000532E1">
    <w:pPr>
      <w:pStyle w:val="Footer"/>
      <w:tabs>
        <w:tab w:val="clear" w:pos="4320"/>
        <w:tab w:val="clear" w:pos="8640"/>
        <w:tab w:val="right" w:pos="9360"/>
      </w:tabs>
      <w:rPr>
        <w:rFonts w:ascii="Arial" w:hAnsi="Arial" w:cs="Arial"/>
        <w:sz w:val="18"/>
      </w:rPr>
    </w:pPr>
    <w:r>
      <w:rPr>
        <w:rFonts w:ascii="Arial" w:hAnsi="Arial" w:cs="Arial"/>
        <w:sz w:val="18"/>
        <w:szCs w:val="18"/>
      </w:rPr>
      <w:t>127</w:t>
    </w:r>
    <w:r w:rsidR="00CA1FBB" w:rsidRPr="00CA1FBB">
      <w:rPr>
        <w:rFonts w:ascii="Arial" w:hAnsi="Arial" w:cs="Arial"/>
        <w:sz w:val="18"/>
        <w:szCs w:val="18"/>
      </w:rPr>
      <w:t>PGRR-</w:t>
    </w:r>
    <w:r w:rsidR="00FD26E5" w:rsidRPr="00CA1FBB">
      <w:rPr>
        <w:rFonts w:ascii="Arial" w:hAnsi="Arial" w:cs="Arial"/>
        <w:sz w:val="18"/>
        <w:szCs w:val="18"/>
      </w:rPr>
      <w:t>0</w:t>
    </w:r>
    <w:r w:rsidR="00FD26E5">
      <w:rPr>
        <w:rFonts w:ascii="Arial" w:hAnsi="Arial" w:cs="Arial"/>
        <w:sz w:val="18"/>
        <w:szCs w:val="18"/>
      </w:rPr>
      <w:t>4</w:t>
    </w:r>
    <w:r w:rsidR="00FD26E5" w:rsidRPr="00CA1FBB">
      <w:rPr>
        <w:rFonts w:ascii="Arial" w:hAnsi="Arial" w:cs="Arial"/>
        <w:sz w:val="18"/>
        <w:szCs w:val="18"/>
      </w:rPr>
      <w:t xml:space="preserve"> </w:t>
    </w:r>
    <w:r w:rsidR="00FD26E5">
      <w:rPr>
        <w:rFonts w:ascii="Arial" w:hAnsi="Arial" w:cs="Arial"/>
        <w:sz w:val="18"/>
        <w:szCs w:val="18"/>
      </w:rPr>
      <w:t>ROS Report</w:t>
    </w:r>
    <w:r w:rsidR="00536D8D">
      <w:rPr>
        <w:rFonts w:ascii="Arial" w:hAnsi="Arial" w:cs="Arial"/>
        <w:sz w:val="18"/>
        <w:szCs w:val="18"/>
      </w:rPr>
      <w:t xml:space="preserve"> </w:t>
    </w:r>
    <w:r w:rsidR="00FD26E5">
      <w:rPr>
        <w:rFonts w:ascii="Arial" w:hAnsi="Arial" w:cs="Arial"/>
        <w:sz w:val="18"/>
        <w:szCs w:val="18"/>
      </w:rPr>
      <w:t>071025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5F6ADB" w14:textId="77777777" w:rsidR="006E0B82" w:rsidRDefault="006E0B82">
      <w:r>
        <w:separator/>
      </w:r>
    </w:p>
  </w:footnote>
  <w:footnote w:type="continuationSeparator" w:id="0">
    <w:p w14:paraId="2F3C3684" w14:textId="77777777" w:rsidR="006E0B82" w:rsidRDefault="006E0B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7B2B53F4" w:rsidR="00D176CF" w:rsidRDefault="00FD26E5"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1"/>
  </w:num>
  <w:num w:numId="3" w16cid:durableId="1465851006">
    <w:abstractNumId w:val="12"/>
  </w:num>
  <w:num w:numId="4" w16cid:durableId="2101876533">
    <w:abstractNumId w:val="1"/>
  </w:num>
  <w:num w:numId="5" w16cid:durableId="90930211">
    <w:abstractNumId w:val="7"/>
  </w:num>
  <w:num w:numId="6" w16cid:durableId="147064057">
    <w:abstractNumId w:val="7"/>
  </w:num>
  <w:num w:numId="7" w16cid:durableId="1755010341">
    <w:abstractNumId w:val="7"/>
  </w:num>
  <w:num w:numId="8" w16cid:durableId="1467819988">
    <w:abstractNumId w:val="7"/>
  </w:num>
  <w:num w:numId="9" w16cid:durableId="2243846">
    <w:abstractNumId w:val="7"/>
  </w:num>
  <w:num w:numId="10" w16cid:durableId="1707677871">
    <w:abstractNumId w:val="7"/>
  </w:num>
  <w:num w:numId="11" w16cid:durableId="1251043373">
    <w:abstractNumId w:val="7"/>
  </w:num>
  <w:num w:numId="12" w16cid:durableId="2116292320">
    <w:abstractNumId w:val="7"/>
  </w:num>
  <w:num w:numId="13" w16cid:durableId="1336956191">
    <w:abstractNumId w:val="7"/>
  </w:num>
  <w:num w:numId="14" w16cid:durableId="2090686666">
    <w:abstractNumId w:val="3"/>
  </w:num>
  <w:num w:numId="15" w16cid:durableId="437800973">
    <w:abstractNumId w:val="6"/>
  </w:num>
  <w:num w:numId="16" w16cid:durableId="700282402">
    <w:abstractNumId w:val="9"/>
  </w:num>
  <w:num w:numId="17" w16cid:durableId="1309476948">
    <w:abstractNumId w:val="10"/>
  </w:num>
  <w:num w:numId="18" w16cid:durableId="550963706">
    <w:abstractNumId w:val="4"/>
  </w:num>
  <w:num w:numId="19" w16cid:durableId="1284192548">
    <w:abstractNumId w:val="8"/>
  </w:num>
  <w:num w:numId="20" w16cid:durableId="856843399">
    <w:abstractNumId w:val="2"/>
  </w:num>
  <w:num w:numId="21" w16cid:durableId="2050251956">
    <w:abstractNumId w:val="5"/>
  </w:num>
  <w:num w:numId="22" w16cid:durableId="46015184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2F29"/>
    <w:rsid w:val="00042A42"/>
    <w:rsid w:val="00043CEE"/>
    <w:rsid w:val="000532E1"/>
    <w:rsid w:val="00060A5A"/>
    <w:rsid w:val="00064B44"/>
    <w:rsid w:val="00067FE2"/>
    <w:rsid w:val="0007682E"/>
    <w:rsid w:val="000B781E"/>
    <w:rsid w:val="000C613B"/>
    <w:rsid w:val="000D1AC0"/>
    <w:rsid w:val="000D1AEB"/>
    <w:rsid w:val="000D3E64"/>
    <w:rsid w:val="000E5EDF"/>
    <w:rsid w:val="000F13C5"/>
    <w:rsid w:val="001058A8"/>
    <w:rsid w:val="00105A36"/>
    <w:rsid w:val="001250CE"/>
    <w:rsid w:val="001313B4"/>
    <w:rsid w:val="00142205"/>
    <w:rsid w:val="0014546D"/>
    <w:rsid w:val="001500D9"/>
    <w:rsid w:val="00156DB7"/>
    <w:rsid w:val="00157228"/>
    <w:rsid w:val="00160C3C"/>
    <w:rsid w:val="001723CF"/>
    <w:rsid w:val="0017783C"/>
    <w:rsid w:val="0019314C"/>
    <w:rsid w:val="00196639"/>
    <w:rsid w:val="001C1B54"/>
    <w:rsid w:val="001D4E65"/>
    <w:rsid w:val="001F38F0"/>
    <w:rsid w:val="00237430"/>
    <w:rsid w:val="00242D61"/>
    <w:rsid w:val="002749AB"/>
    <w:rsid w:val="00276A99"/>
    <w:rsid w:val="00281A34"/>
    <w:rsid w:val="00283369"/>
    <w:rsid w:val="00285B95"/>
    <w:rsid w:val="00286AD9"/>
    <w:rsid w:val="002966F3"/>
    <w:rsid w:val="00297022"/>
    <w:rsid w:val="002B4279"/>
    <w:rsid w:val="002B69F3"/>
    <w:rsid w:val="002B763A"/>
    <w:rsid w:val="002D382A"/>
    <w:rsid w:val="002D41BD"/>
    <w:rsid w:val="002E0C12"/>
    <w:rsid w:val="002F1EDD"/>
    <w:rsid w:val="003013F2"/>
    <w:rsid w:val="003015AB"/>
    <w:rsid w:val="0030232A"/>
    <w:rsid w:val="0030694A"/>
    <w:rsid w:val="003069F4"/>
    <w:rsid w:val="00321179"/>
    <w:rsid w:val="00322750"/>
    <w:rsid w:val="00337B59"/>
    <w:rsid w:val="00340DA2"/>
    <w:rsid w:val="00342163"/>
    <w:rsid w:val="00360920"/>
    <w:rsid w:val="00384709"/>
    <w:rsid w:val="00386C35"/>
    <w:rsid w:val="003A3D77"/>
    <w:rsid w:val="003B5AED"/>
    <w:rsid w:val="003C6B7B"/>
    <w:rsid w:val="003E2750"/>
    <w:rsid w:val="003F03A6"/>
    <w:rsid w:val="004135BD"/>
    <w:rsid w:val="004302A4"/>
    <w:rsid w:val="004463BA"/>
    <w:rsid w:val="004576BB"/>
    <w:rsid w:val="004822D4"/>
    <w:rsid w:val="0048411F"/>
    <w:rsid w:val="00491811"/>
    <w:rsid w:val="0049290B"/>
    <w:rsid w:val="004A4451"/>
    <w:rsid w:val="004D3958"/>
    <w:rsid w:val="004F675A"/>
    <w:rsid w:val="005008DF"/>
    <w:rsid w:val="005045D0"/>
    <w:rsid w:val="00510142"/>
    <w:rsid w:val="00524648"/>
    <w:rsid w:val="005309ED"/>
    <w:rsid w:val="00534C6C"/>
    <w:rsid w:val="00536D8D"/>
    <w:rsid w:val="005735B3"/>
    <w:rsid w:val="005841C0"/>
    <w:rsid w:val="0059260F"/>
    <w:rsid w:val="005933A8"/>
    <w:rsid w:val="005B479A"/>
    <w:rsid w:val="005D0878"/>
    <w:rsid w:val="005E1113"/>
    <w:rsid w:val="005E5074"/>
    <w:rsid w:val="005E59FF"/>
    <w:rsid w:val="005F7048"/>
    <w:rsid w:val="006023CA"/>
    <w:rsid w:val="00612E4F"/>
    <w:rsid w:val="00615D5E"/>
    <w:rsid w:val="0061719C"/>
    <w:rsid w:val="00622E99"/>
    <w:rsid w:val="00624E79"/>
    <w:rsid w:val="00625214"/>
    <w:rsid w:val="00625E5D"/>
    <w:rsid w:val="006603D5"/>
    <w:rsid w:val="006636C2"/>
    <w:rsid w:val="0066370F"/>
    <w:rsid w:val="00692278"/>
    <w:rsid w:val="006A0784"/>
    <w:rsid w:val="006A697B"/>
    <w:rsid w:val="006B4DDE"/>
    <w:rsid w:val="006C6B2B"/>
    <w:rsid w:val="006C6DE7"/>
    <w:rsid w:val="006C798F"/>
    <w:rsid w:val="006D4767"/>
    <w:rsid w:val="006D6E54"/>
    <w:rsid w:val="006E0B82"/>
    <w:rsid w:val="006F16EC"/>
    <w:rsid w:val="00743968"/>
    <w:rsid w:val="00755E7C"/>
    <w:rsid w:val="007717F2"/>
    <w:rsid w:val="00777823"/>
    <w:rsid w:val="00785415"/>
    <w:rsid w:val="00791CB9"/>
    <w:rsid w:val="00793130"/>
    <w:rsid w:val="007944F7"/>
    <w:rsid w:val="007B3233"/>
    <w:rsid w:val="007B44B6"/>
    <w:rsid w:val="007B5A42"/>
    <w:rsid w:val="007B732B"/>
    <w:rsid w:val="007C199B"/>
    <w:rsid w:val="007D3073"/>
    <w:rsid w:val="007D64B9"/>
    <w:rsid w:val="007D72D4"/>
    <w:rsid w:val="007E0452"/>
    <w:rsid w:val="007E5E16"/>
    <w:rsid w:val="007F3A7D"/>
    <w:rsid w:val="008070C0"/>
    <w:rsid w:val="008117C1"/>
    <w:rsid w:val="00811C12"/>
    <w:rsid w:val="00812113"/>
    <w:rsid w:val="00816C40"/>
    <w:rsid w:val="00830C95"/>
    <w:rsid w:val="00845373"/>
    <w:rsid w:val="00845778"/>
    <w:rsid w:val="00860426"/>
    <w:rsid w:val="00881028"/>
    <w:rsid w:val="00887E28"/>
    <w:rsid w:val="00897FD6"/>
    <w:rsid w:val="008A1062"/>
    <w:rsid w:val="008C1AC4"/>
    <w:rsid w:val="008D5C3A"/>
    <w:rsid w:val="008E6DA2"/>
    <w:rsid w:val="008F336B"/>
    <w:rsid w:val="00905F90"/>
    <w:rsid w:val="00907B1E"/>
    <w:rsid w:val="0093213C"/>
    <w:rsid w:val="00943AFD"/>
    <w:rsid w:val="009473DD"/>
    <w:rsid w:val="00963A51"/>
    <w:rsid w:val="00983B6E"/>
    <w:rsid w:val="009936F8"/>
    <w:rsid w:val="00993A6F"/>
    <w:rsid w:val="009953D7"/>
    <w:rsid w:val="009A3772"/>
    <w:rsid w:val="009B1A5D"/>
    <w:rsid w:val="009B43F3"/>
    <w:rsid w:val="009D17F0"/>
    <w:rsid w:val="00A054D3"/>
    <w:rsid w:val="00A157D0"/>
    <w:rsid w:val="00A35DE3"/>
    <w:rsid w:val="00A42796"/>
    <w:rsid w:val="00A5311D"/>
    <w:rsid w:val="00A53736"/>
    <w:rsid w:val="00A842BE"/>
    <w:rsid w:val="00A85DAA"/>
    <w:rsid w:val="00A92ED2"/>
    <w:rsid w:val="00A93981"/>
    <w:rsid w:val="00AD3B58"/>
    <w:rsid w:val="00AF56C6"/>
    <w:rsid w:val="00B01921"/>
    <w:rsid w:val="00B02589"/>
    <w:rsid w:val="00B02F22"/>
    <w:rsid w:val="00B032E8"/>
    <w:rsid w:val="00B42116"/>
    <w:rsid w:val="00B57F96"/>
    <w:rsid w:val="00B67892"/>
    <w:rsid w:val="00B76D4A"/>
    <w:rsid w:val="00B77D47"/>
    <w:rsid w:val="00B82B2C"/>
    <w:rsid w:val="00B92FC6"/>
    <w:rsid w:val="00BA4D33"/>
    <w:rsid w:val="00BA5648"/>
    <w:rsid w:val="00BB3692"/>
    <w:rsid w:val="00BC2737"/>
    <w:rsid w:val="00BC2D06"/>
    <w:rsid w:val="00C0190D"/>
    <w:rsid w:val="00C504EE"/>
    <w:rsid w:val="00C5470A"/>
    <w:rsid w:val="00C744EB"/>
    <w:rsid w:val="00C76886"/>
    <w:rsid w:val="00C76A2C"/>
    <w:rsid w:val="00C82F9D"/>
    <w:rsid w:val="00C90702"/>
    <w:rsid w:val="00C9072E"/>
    <w:rsid w:val="00C917FF"/>
    <w:rsid w:val="00C9766A"/>
    <w:rsid w:val="00CA1FBB"/>
    <w:rsid w:val="00CA699C"/>
    <w:rsid w:val="00CB195E"/>
    <w:rsid w:val="00CC4F39"/>
    <w:rsid w:val="00CD165D"/>
    <w:rsid w:val="00CD544C"/>
    <w:rsid w:val="00CD6EA1"/>
    <w:rsid w:val="00CE5929"/>
    <w:rsid w:val="00CF4256"/>
    <w:rsid w:val="00D04FE8"/>
    <w:rsid w:val="00D07048"/>
    <w:rsid w:val="00D158D9"/>
    <w:rsid w:val="00D15911"/>
    <w:rsid w:val="00D176CF"/>
    <w:rsid w:val="00D271E3"/>
    <w:rsid w:val="00D30F69"/>
    <w:rsid w:val="00D3242B"/>
    <w:rsid w:val="00D34DEE"/>
    <w:rsid w:val="00D47A80"/>
    <w:rsid w:val="00D51B25"/>
    <w:rsid w:val="00D53E8D"/>
    <w:rsid w:val="00D60086"/>
    <w:rsid w:val="00D61F38"/>
    <w:rsid w:val="00D72DE8"/>
    <w:rsid w:val="00D85807"/>
    <w:rsid w:val="00D87349"/>
    <w:rsid w:val="00D91EE9"/>
    <w:rsid w:val="00D97220"/>
    <w:rsid w:val="00D9794B"/>
    <w:rsid w:val="00DB385F"/>
    <w:rsid w:val="00DF0FB9"/>
    <w:rsid w:val="00E02C56"/>
    <w:rsid w:val="00E1028C"/>
    <w:rsid w:val="00E14116"/>
    <w:rsid w:val="00E14D47"/>
    <w:rsid w:val="00E1641C"/>
    <w:rsid w:val="00E2308A"/>
    <w:rsid w:val="00E26708"/>
    <w:rsid w:val="00E34958"/>
    <w:rsid w:val="00E37AB0"/>
    <w:rsid w:val="00E45043"/>
    <w:rsid w:val="00E46687"/>
    <w:rsid w:val="00E705E2"/>
    <w:rsid w:val="00E71C39"/>
    <w:rsid w:val="00E84881"/>
    <w:rsid w:val="00E90EDC"/>
    <w:rsid w:val="00EA56E6"/>
    <w:rsid w:val="00EC335F"/>
    <w:rsid w:val="00EC3D02"/>
    <w:rsid w:val="00EC48FB"/>
    <w:rsid w:val="00ED014B"/>
    <w:rsid w:val="00ED6543"/>
    <w:rsid w:val="00EF232A"/>
    <w:rsid w:val="00F05A69"/>
    <w:rsid w:val="00F17FE9"/>
    <w:rsid w:val="00F43FFD"/>
    <w:rsid w:val="00F44236"/>
    <w:rsid w:val="00F51924"/>
    <w:rsid w:val="00F52517"/>
    <w:rsid w:val="00F57CE2"/>
    <w:rsid w:val="00F60541"/>
    <w:rsid w:val="00F7289C"/>
    <w:rsid w:val="00F9098A"/>
    <w:rsid w:val="00FA3B9F"/>
    <w:rsid w:val="00FA57B2"/>
    <w:rsid w:val="00FA67A2"/>
    <w:rsid w:val="00FB1928"/>
    <w:rsid w:val="00FB509B"/>
    <w:rsid w:val="00FB654D"/>
    <w:rsid w:val="00FC3D4B"/>
    <w:rsid w:val="00FC6312"/>
    <w:rsid w:val="00FD26E5"/>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normalarial0">
    <w:name w:val="normalarial"/>
    <w:basedOn w:val="Normal"/>
    <w:rsid w:val="00F60541"/>
    <w:pPr>
      <w:spacing w:before="100" w:beforeAutospacing="1" w:after="100" w:afterAutospacing="1"/>
    </w:pPr>
  </w:style>
  <w:style w:type="character" w:customStyle="1" w:styleId="CommentTextChar">
    <w:name w:val="Comment Text Char"/>
    <w:basedOn w:val="DefaultParagraphFont"/>
    <w:link w:val="CommentText"/>
    <w:uiPriority w:val="99"/>
    <w:semiHidden/>
    <w:rsid w:val="00F60541"/>
  </w:style>
  <w:style w:type="character" w:styleId="UnresolvedMention">
    <w:name w:val="Unresolved Mention"/>
    <w:basedOn w:val="DefaultParagraphFont"/>
    <w:uiPriority w:val="99"/>
    <w:semiHidden/>
    <w:unhideWhenUsed/>
    <w:rsid w:val="00CA1FBB"/>
    <w:rPr>
      <w:color w:val="605E5C"/>
      <w:shd w:val="clear" w:color="auto" w:fill="E1DFDD"/>
    </w:rPr>
  </w:style>
  <w:style w:type="character" w:customStyle="1" w:styleId="HeaderChar">
    <w:name w:val="Header Char"/>
    <w:link w:val="Header"/>
    <w:rsid w:val="00142205"/>
    <w:rPr>
      <w:rFonts w:ascii="Arial" w:hAnsi="Arial"/>
      <w:b/>
      <w:bCs/>
      <w:sz w:val="24"/>
      <w:szCs w:val="24"/>
    </w:rPr>
  </w:style>
  <w:style w:type="character" w:customStyle="1" w:styleId="H3Char">
    <w:name w:val="H3 Char"/>
    <w:link w:val="H3"/>
    <w:rsid w:val="00F57CE2"/>
    <w:rPr>
      <w:b/>
      <w:bCs/>
      <w:i/>
      <w:sz w:val="24"/>
    </w:rPr>
  </w:style>
  <w:style w:type="paragraph" w:customStyle="1" w:styleId="BodyTextNumbered">
    <w:name w:val="Body Text Numbered"/>
    <w:basedOn w:val="BodyText"/>
    <w:link w:val="BodyTextNumberedChar1"/>
    <w:rsid w:val="00F57CE2"/>
    <w:pPr>
      <w:ind w:left="720" w:hanging="720"/>
    </w:pPr>
    <w:rPr>
      <w:iCs/>
      <w:szCs w:val="20"/>
    </w:rPr>
  </w:style>
  <w:style w:type="character" w:customStyle="1" w:styleId="BodyTextNumberedChar1">
    <w:name w:val="Body Text Numbered Char1"/>
    <w:link w:val="BodyTextNumbered"/>
    <w:rsid w:val="00F57CE2"/>
    <w:rPr>
      <w:iCs/>
      <w:sz w:val="24"/>
    </w:rPr>
  </w:style>
  <w:style w:type="paragraph" w:customStyle="1" w:styleId="TableText">
    <w:name w:val="Table Text"/>
    <w:basedOn w:val="Normal"/>
    <w:rsid w:val="003211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01566">
      <w:bodyDiv w:val="1"/>
      <w:marLeft w:val="0"/>
      <w:marRight w:val="0"/>
      <w:marTop w:val="0"/>
      <w:marBottom w:val="0"/>
      <w:divBdr>
        <w:top w:val="none" w:sz="0" w:space="0" w:color="auto"/>
        <w:left w:val="none" w:sz="0" w:space="0" w:color="auto"/>
        <w:bottom w:val="none" w:sz="0" w:space="0" w:color="auto"/>
        <w:right w:val="none" w:sz="0" w:space="0" w:color="auto"/>
      </w:divBdr>
      <w:divsChild>
        <w:div w:id="1503164444">
          <w:marLeft w:val="0"/>
          <w:marRight w:val="0"/>
          <w:marTop w:val="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4259312">
      <w:bodyDiv w:val="1"/>
      <w:marLeft w:val="0"/>
      <w:marRight w:val="0"/>
      <w:marTop w:val="0"/>
      <w:marBottom w:val="0"/>
      <w:divBdr>
        <w:top w:val="none" w:sz="0" w:space="0" w:color="auto"/>
        <w:left w:val="none" w:sz="0" w:space="0" w:color="auto"/>
        <w:bottom w:val="none" w:sz="0" w:space="0" w:color="auto"/>
        <w:right w:val="none" w:sz="0" w:space="0" w:color="auto"/>
      </w:divBdr>
    </w:div>
    <w:div w:id="1739087533">
      <w:bodyDiv w:val="1"/>
      <w:marLeft w:val="0"/>
      <w:marRight w:val="0"/>
      <w:marTop w:val="0"/>
      <w:marBottom w:val="0"/>
      <w:divBdr>
        <w:top w:val="none" w:sz="0" w:space="0" w:color="auto"/>
        <w:left w:val="none" w:sz="0" w:space="0" w:color="auto"/>
        <w:bottom w:val="none" w:sz="0" w:space="0" w:color="auto"/>
        <w:right w:val="none" w:sz="0" w:space="0" w:color="auto"/>
      </w:divBdr>
    </w:div>
    <w:div w:id="1808812640">
      <w:bodyDiv w:val="1"/>
      <w:marLeft w:val="0"/>
      <w:marRight w:val="0"/>
      <w:marTop w:val="0"/>
      <w:marBottom w:val="0"/>
      <w:divBdr>
        <w:top w:val="none" w:sz="0" w:space="0" w:color="auto"/>
        <w:left w:val="none" w:sz="0" w:space="0" w:color="auto"/>
        <w:bottom w:val="none" w:sz="0" w:space="0" w:color="auto"/>
        <w:right w:val="none" w:sz="0" w:space="0" w:color="auto"/>
      </w:divBdr>
    </w:div>
    <w:div w:id="194322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27"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Ping.Yan@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4267</Words>
  <Characters>25478</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29686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2025-07-15T20:50:00Z</dcterms:created>
  <dcterms:modified xsi:type="dcterms:W3CDTF">2025-07-15T20:51:00Z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